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A52" w:rsidRPr="009E04F7" w:rsidRDefault="00CB0A52" w:rsidP="00CB0A52">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9E04F7">
        <w:rPr>
          <w:i/>
          <w:sz w:val="20"/>
          <w:szCs w:val="20"/>
        </w:rPr>
        <w:t>УТВЕРЖДАЮ:</w:t>
      </w:r>
    </w:p>
    <w:p w:rsidR="00CB0A52" w:rsidRPr="00CB0A52" w:rsidRDefault="00CB0A52" w:rsidP="00CB0A52">
      <w:pPr>
        <w:tabs>
          <w:tab w:val="left" w:pos="9356"/>
        </w:tabs>
        <w:spacing w:before="120"/>
        <w:ind w:right="332"/>
        <w:jc w:val="right"/>
        <w:rPr>
          <w:i/>
          <w:sz w:val="22"/>
          <w:szCs w:val="22"/>
        </w:rPr>
      </w:pPr>
      <w:r w:rsidRPr="00CB0A52">
        <w:rPr>
          <w:i/>
          <w:sz w:val="22"/>
          <w:szCs w:val="22"/>
        </w:rPr>
        <w:t>___________________/Булгаков А.В./</w:t>
      </w:r>
    </w:p>
    <w:p w:rsidR="00CB0A52" w:rsidRPr="00CB0A52" w:rsidRDefault="00CB0A52" w:rsidP="00CB0A52">
      <w:pPr>
        <w:spacing w:line="276" w:lineRule="auto"/>
        <w:ind w:left="6096"/>
        <w:rPr>
          <w:i/>
          <w:sz w:val="22"/>
          <w:szCs w:val="22"/>
        </w:rPr>
      </w:pPr>
      <w:r w:rsidRPr="00CB0A52">
        <w:rPr>
          <w:i/>
          <w:sz w:val="22"/>
          <w:szCs w:val="22"/>
        </w:rPr>
        <w:t>Председатель Закупочной комиссии</w:t>
      </w:r>
    </w:p>
    <w:p w:rsidR="00CB0A52" w:rsidRPr="00CB0A52" w:rsidRDefault="0048741C" w:rsidP="00CB0A52">
      <w:pPr>
        <w:spacing w:line="360" w:lineRule="auto"/>
        <w:ind w:firstLine="6095"/>
        <w:rPr>
          <w:i/>
          <w:sz w:val="22"/>
          <w:szCs w:val="22"/>
        </w:rPr>
      </w:pPr>
      <w:r>
        <w:rPr>
          <w:i/>
          <w:color w:val="0070C0"/>
          <w:sz w:val="22"/>
          <w:szCs w:val="22"/>
        </w:rPr>
        <w:t>«1</w:t>
      </w:r>
      <w:r>
        <w:rPr>
          <w:i/>
          <w:color w:val="0070C0"/>
          <w:sz w:val="22"/>
          <w:szCs w:val="22"/>
          <w:lang w:val="en-US"/>
        </w:rPr>
        <w:t>6</w:t>
      </w:r>
      <w:r w:rsidR="00CB0A52" w:rsidRPr="00CB0A52">
        <w:rPr>
          <w:i/>
          <w:color w:val="0070C0"/>
          <w:sz w:val="22"/>
          <w:szCs w:val="22"/>
        </w:rPr>
        <w:t>»   октября  2015</w:t>
      </w:r>
      <w:r w:rsidR="00CB0A52" w:rsidRPr="00CB0A52">
        <w:rPr>
          <w:i/>
          <w:sz w:val="22"/>
          <w:szCs w:val="22"/>
        </w:rPr>
        <w:t xml:space="preserve">  года</w:t>
      </w:r>
    </w:p>
    <w:p w:rsidR="00CB0A52" w:rsidRPr="00CB0A52" w:rsidRDefault="00CB0A52" w:rsidP="00CB0A52">
      <w:pPr>
        <w:spacing w:before="240"/>
        <w:ind w:left="6095"/>
        <w:rPr>
          <w:i/>
          <w:kern w:val="36"/>
          <w:sz w:val="22"/>
          <w:szCs w:val="22"/>
        </w:rPr>
      </w:pPr>
      <w:r w:rsidRPr="00CB0A52">
        <w:rPr>
          <w:i/>
          <w:kern w:val="36"/>
          <w:sz w:val="22"/>
          <w:szCs w:val="22"/>
        </w:rPr>
        <w:t>Секретарь Закупочной комиссии</w:t>
      </w:r>
    </w:p>
    <w:p w:rsidR="00CB0A52" w:rsidRPr="00CB0A52" w:rsidRDefault="00CB0A52" w:rsidP="00CB0A52">
      <w:pPr>
        <w:ind w:left="6521" w:hanging="425"/>
        <w:rPr>
          <w:i/>
          <w:kern w:val="36"/>
          <w:sz w:val="22"/>
          <w:szCs w:val="22"/>
        </w:rPr>
      </w:pPr>
      <w:r w:rsidRPr="00CB0A52">
        <w:rPr>
          <w:i/>
          <w:kern w:val="36"/>
          <w:sz w:val="22"/>
          <w:szCs w:val="22"/>
        </w:rPr>
        <w:t>__________________/Некрасов А.В./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CB0A52" w:rsidRDefault="00002855" w:rsidP="006421FA">
      <w:pPr>
        <w:jc w:val="center"/>
        <w:rPr>
          <w:b/>
        </w:rPr>
      </w:pPr>
      <w:r w:rsidRPr="00002855">
        <w:rPr>
          <w:b/>
        </w:rPr>
        <w:t xml:space="preserve">по открытому </w:t>
      </w:r>
      <w:r w:rsidR="00283D6B">
        <w:rPr>
          <w:b/>
        </w:rPr>
        <w:t xml:space="preserve">запросу </w:t>
      </w:r>
      <w:r w:rsidR="0053650C">
        <w:rPr>
          <w:b/>
        </w:rPr>
        <w:t>цен</w:t>
      </w:r>
      <w:r w:rsidR="0048741C" w:rsidRPr="0048741C">
        <w:rPr>
          <w:b/>
        </w:rPr>
        <w:t xml:space="preserve"> </w:t>
      </w:r>
      <w:r w:rsidR="001F08B9" w:rsidRPr="005E2246">
        <w:rPr>
          <w:b/>
        </w:rPr>
        <w:t xml:space="preserve">на право заключения договора </w:t>
      </w:r>
      <w:proofErr w:type="gramStart"/>
      <w:r w:rsidR="001F08B9" w:rsidRPr="005E2246">
        <w:rPr>
          <w:b/>
        </w:rPr>
        <w:t>на</w:t>
      </w:r>
      <w:proofErr w:type="gramEnd"/>
    </w:p>
    <w:p w:rsidR="00CB0A52" w:rsidRDefault="00CB0A52" w:rsidP="006421FA">
      <w:pPr>
        <w:jc w:val="center"/>
        <w:rPr>
          <w:b/>
        </w:rPr>
      </w:pPr>
    </w:p>
    <w:p w:rsidR="00CB0A52" w:rsidRDefault="00CB0A52" w:rsidP="006421FA">
      <w:pPr>
        <w:jc w:val="center"/>
        <w:rPr>
          <w:b/>
        </w:rPr>
      </w:pPr>
    </w:p>
    <w:p w:rsidR="00CB0A52" w:rsidRPr="00CB0A52" w:rsidRDefault="0048741C" w:rsidP="006421FA">
      <w:pPr>
        <w:jc w:val="center"/>
        <w:rPr>
          <w:b/>
          <w:color w:val="0070C0"/>
        </w:rPr>
      </w:pPr>
      <w:r>
        <w:rPr>
          <w:b/>
          <w:color w:val="0070C0"/>
        </w:rPr>
        <w:t>п</w:t>
      </w:r>
      <w:r w:rsidR="00CB0A52" w:rsidRPr="00CB0A52">
        <w:rPr>
          <w:b/>
          <w:color w:val="0070C0"/>
        </w:rPr>
        <w:t>оставку оборудования для монтажа узла учета тепловой энергии торговой марки «Взлет»</w:t>
      </w:r>
    </w:p>
    <w:p w:rsidR="00CB0A52" w:rsidRDefault="00CB0A52" w:rsidP="006421FA">
      <w:pPr>
        <w:jc w:val="center"/>
        <w:rPr>
          <w:b/>
        </w:rPr>
      </w:pPr>
    </w:p>
    <w:p w:rsidR="00CB0A52" w:rsidRPr="00FD5130" w:rsidRDefault="00CB0A52" w:rsidP="00CB0A52">
      <w:pPr>
        <w:pStyle w:val="a3"/>
        <w:numPr>
          <w:ilvl w:val="0"/>
          <w:numId w:val="0"/>
        </w:numPr>
        <w:spacing w:before="240"/>
        <w:jc w:val="center"/>
        <w:rPr>
          <w:sz w:val="24"/>
        </w:rPr>
      </w:pPr>
      <w:r w:rsidRPr="00FD5130">
        <w:rPr>
          <w:sz w:val="24"/>
        </w:rPr>
        <w:t xml:space="preserve">для нужд </w:t>
      </w:r>
      <w:r w:rsidR="00A12B25">
        <w:rPr>
          <w:sz w:val="24"/>
        </w:rPr>
        <w:t xml:space="preserve"> </w:t>
      </w:r>
      <w:r w:rsidRPr="00A12B25">
        <w:rPr>
          <w:color w:val="0070C0"/>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A12B25">
      <w:pP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12B25" w:rsidP="00377AB2">
      <w:pPr>
        <w:jc w:val="center"/>
        <w:rPr>
          <w:sz w:val="20"/>
          <w:szCs w:val="20"/>
        </w:rPr>
      </w:pPr>
      <w:r>
        <w:rPr>
          <w:sz w:val="20"/>
          <w:szCs w:val="20"/>
        </w:rPr>
        <w:t>Томск</w:t>
      </w:r>
    </w:p>
    <w:p w:rsidR="00377AB2" w:rsidRDefault="00A12B25" w:rsidP="00377AB2">
      <w:pPr>
        <w:jc w:val="center"/>
        <w:rPr>
          <w:sz w:val="22"/>
          <w:szCs w:val="22"/>
        </w:rPr>
      </w:pPr>
      <w:r>
        <w:rPr>
          <w:sz w:val="20"/>
          <w:szCs w:val="20"/>
        </w:rPr>
        <w:t xml:space="preserve">  </w:t>
      </w:r>
      <w:r w:rsidR="00377AB2" w:rsidRPr="005E2246">
        <w:rPr>
          <w:sz w:val="20"/>
          <w:szCs w:val="20"/>
        </w:rPr>
        <w:t>201</w:t>
      </w:r>
      <w:r>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A12B25" w:rsidRDefault="007655CE" w:rsidP="00BA3A77">
          <w:pPr>
            <w:pStyle w:val="afffa"/>
          </w:pPr>
          <w:r w:rsidRPr="00A12B25">
            <w:t>Оглавление</w:t>
          </w:r>
        </w:p>
        <w:p w:rsidR="003E7847" w:rsidRPr="00A12B25" w:rsidRDefault="007655CE" w:rsidP="00BA3A77">
          <w:pPr>
            <w:pStyle w:val="12"/>
            <w:spacing w:line="276" w:lineRule="auto"/>
            <w:rPr>
              <w:rFonts w:asciiTheme="minorHAnsi" w:eastAsiaTheme="minorEastAsia" w:hAnsiTheme="minorHAnsi" w:cstheme="minorBidi"/>
              <w:b/>
              <w:noProof/>
              <w:sz w:val="28"/>
              <w:szCs w:val="28"/>
            </w:rPr>
          </w:pPr>
          <w:r w:rsidRPr="00A12B25">
            <w:rPr>
              <w:b/>
            </w:rPr>
            <w:fldChar w:fldCharType="begin"/>
          </w:r>
          <w:r w:rsidRPr="00A12B25">
            <w:rPr>
              <w:b/>
            </w:rPr>
            <w:instrText xml:space="preserve"> TOC \o "1-3" \h \z \u </w:instrText>
          </w:r>
          <w:r w:rsidRPr="00A12B25">
            <w:rPr>
              <w:b/>
            </w:rPr>
            <w:fldChar w:fldCharType="separate"/>
          </w:r>
          <w:hyperlink w:anchor="_Toc422244119" w:history="1">
            <w:r w:rsidR="003E7847" w:rsidRPr="00A12B25">
              <w:rPr>
                <w:rStyle w:val="ac"/>
                <w:b/>
                <w:noProof/>
                <w:sz w:val="28"/>
                <w:szCs w:val="28"/>
              </w:rPr>
              <w:t>Раздел 1. ИЗВЕЩЕНИЕ О ПРОВЕДЕНИИ ЗАКУПКИ</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_Toc422244119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3</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157" w:history="1">
            <w:r w:rsidR="003E7847" w:rsidRPr="00A12B25">
              <w:rPr>
                <w:rStyle w:val="ac"/>
                <w:b/>
                <w:noProof/>
                <w:sz w:val="28"/>
                <w:szCs w:val="28"/>
              </w:rPr>
              <w:t>Раздел 2. ТЕРМИНЫ И ОПРЕДЕЛЕНИЯ</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_Toc422244157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6</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158" w:history="1">
            <w:r w:rsidR="003E7847" w:rsidRPr="00A12B25">
              <w:rPr>
                <w:rStyle w:val="ac"/>
                <w:b/>
                <w:noProof/>
                <w:sz w:val="28"/>
                <w:szCs w:val="28"/>
              </w:rPr>
              <w:t>Раздел 3. ОБЩИЕ ПОЛОЖЕНИЯ</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_Toc422244158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6</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165" w:history="1">
            <w:r w:rsidR="003E7847" w:rsidRPr="00A12B25">
              <w:rPr>
                <w:rStyle w:val="ac"/>
                <w:b/>
                <w:noProof/>
                <w:sz w:val="28"/>
                <w:szCs w:val="28"/>
              </w:rPr>
              <w:t>Раздел 4.  ПОРЯДОК ПРОВЕДЕНИЯ ЗАКУПКИ</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_Toc422244165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9</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183" w:history="1">
            <w:r w:rsidR="003E7847" w:rsidRPr="00A12B25">
              <w:rPr>
                <w:rStyle w:val="ac"/>
                <w:b/>
                <w:noProof/>
                <w:sz w:val="28"/>
                <w:szCs w:val="28"/>
              </w:rPr>
              <w:t>Раздел 5. ТРЕБОВАНИЯ, ПРЕДЪЯВЛЯЕМЫЕ К УЧАСТНИКАМ ЗАКУПКИ</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_Toc422244183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22</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188" w:history="1">
            <w:r w:rsidR="003E7847" w:rsidRPr="00A12B25">
              <w:rPr>
                <w:rStyle w:val="ac"/>
                <w:b/>
                <w:noProof/>
                <w:sz w:val="28"/>
                <w:szCs w:val="28"/>
              </w:rPr>
              <w:t>Раздел 6. ТРЕБОВАНИЯ К ЗАЯВКЕ НА УЧАСТИЕ В ЗАКУПКЕ</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_Toc422244188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24</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215" w:history="1">
            <w:r w:rsidR="00F07DE9" w:rsidRPr="00A12B25">
              <w:rPr>
                <w:rStyle w:val="ac"/>
                <w:b/>
                <w:noProof/>
                <w:sz w:val="28"/>
                <w:szCs w:val="28"/>
              </w:rPr>
              <w:t xml:space="preserve">Раздел </w:t>
            </w:r>
            <w:r w:rsidR="003E7847" w:rsidRPr="00A12B25">
              <w:rPr>
                <w:rStyle w:val="ac"/>
                <w:b/>
                <w:noProof/>
                <w:sz w:val="28"/>
                <w:szCs w:val="28"/>
              </w:rPr>
              <w:t>7. ТЕХНИЧЕСКАЯ ЧАСТЬ</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_Toc422244215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40</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216" w:history="1">
            <w:r w:rsidR="003E7847" w:rsidRPr="00A12B25">
              <w:rPr>
                <w:rStyle w:val="ac"/>
                <w:b/>
                <w:noProof/>
                <w:sz w:val="28"/>
                <w:szCs w:val="28"/>
              </w:rPr>
              <w:t>Раздел 8. ПРОЕКТ ДОГОВОРА</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_Toc422244216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41</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8"/>
              <w:szCs w:val="28"/>
            </w:rPr>
          </w:pPr>
          <w:hyperlink w:anchor="_Toc422244217" w:history="1">
            <w:r w:rsidR="003E7847" w:rsidRPr="00A12B25">
              <w:rPr>
                <w:rStyle w:val="ac"/>
                <w:b/>
                <w:noProof/>
                <w:sz w:val="28"/>
                <w:szCs w:val="28"/>
              </w:rPr>
              <w:t>Раздел 9. РУКОВОДСТВО ПО ЭКСПЕРТНОЙ ОЦЕНКЕ</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_Toc422244217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42</w:t>
            </w:r>
            <w:r w:rsidR="003E7847" w:rsidRPr="00A12B25">
              <w:rPr>
                <w:b/>
                <w:noProof/>
                <w:webHidden/>
                <w:sz w:val="28"/>
                <w:szCs w:val="28"/>
              </w:rPr>
              <w:fldChar w:fldCharType="end"/>
            </w:r>
          </w:hyperlink>
        </w:p>
        <w:p w:rsidR="003E7847" w:rsidRPr="00A12B25" w:rsidRDefault="0048741C" w:rsidP="00BA3A77">
          <w:pPr>
            <w:pStyle w:val="12"/>
            <w:spacing w:line="276" w:lineRule="auto"/>
            <w:rPr>
              <w:rFonts w:asciiTheme="minorHAnsi" w:eastAsiaTheme="minorEastAsia" w:hAnsiTheme="minorHAnsi" w:cstheme="minorBidi"/>
              <w:b/>
              <w:noProof/>
              <w:sz w:val="22"/>
              <w:szCs w:val="22"/>
            </w:rPr>
          </w:pPr>
          <w:hyperlink w:anchor="_Toc422244218" w:history="1">
            <w:r w:rsidR="003E7847" w:rsidRPr="00A12B25">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A12B25">
              <w:rPr>
                <w:b/>
                <w:noProof/>
                <w:webHidden/>
                <w:sz w:val="28"/>
                <w:szCs w:val="28"/>
              </w:rPr>
              <w:tab/>
            </w:r>
            <w:r w:rsidR="003E7847" w:rsidRPr="00A12B25">
              <w:rPr>
                <w:b/>
                <w:noProof/>
                <w:webHidden/>
                <w:sz w:val="28"/>
                <w:szCs w:val="28"/>
              </w:rPr>
              <w:fldChar w:fldCharType="begin"/>
            </w:r>
            <w:r w:rsidR="003E7847" w:rsidRPr="00A12B25">
              <w:rPr>
                <w:b/>
                <w:noProof/>
                <w:webHidden/>
                <w:sz w:val="28"/>
                <w:szCs w:val="28"/>
              </w:rPr>
              <w:instrText xml:space="preserve"> PAGEREF _Toc422244218 \h </w:instrText>
            </w:r>
            <w:r w:rsidR="003E7847" w:rsidRPr="00A12B25">
              <w:rPr>
                <w:b/>
                <w:noProof/>
                <w:webHidden/>
                <w:sz w:val="28"/>
                <w:szCs w:val="28"/>
              </w:rPr>
            </w:r>
            <w:r w:rsidR="003E7847" w:rsidRPr="00A12B25">
              <w:rPr>
                <w:b/>
                <w:noProof/>
                <w:webHidden/>
                <w:sz w:val="28"/>
                <w:szCs w:val="28"/>
              </w:rPr>
              <w:fldChar w:fldCharType="separate"/>
            </w:r>
            <w:r w:rsidR="00E8062F">
              <w:rPr>
                <w:b/>
                <w:noProof/>
                <w:webHidden/>
                <w:sz w:val="28"/>
                <w:szCs w:val="28"/>
              </w:rPr>
              <w:t>55</w:t>
            </w:r>
            <w:r w:rsidR="003E7847" w:rsidRPr="00A12B25">
              <w:rPr>
                <w:b/>
                <w:noProof/>
                <w:webHidden/>
                <w:sz w:val="28"/>
                <w:szCs w:val="28"/>
              </w:rPr>
              <w:fldChar w:fldCharType="end"/>
            </w:r>
          </w:hyperlink>
        </w:p>
        <w:p w:rsidR="007655CE" w:rsidRDefault="007655CE" w:rsidP="00BA3A77">
          <w:pPr>
            <w:spacing w:line="276" w:lineRule="auto"/>
          </w:pPr>
          <w:r w:rsidRPr="00A12B25">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A12B25">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A12B25">
        <w:rPr>
          <w:i/>
          <w:color w:val="4F81BD" w:themeColor="accent1"/>
        </w:rPr>
        <w:t>ПАО «Томскэнергосбыт»</w:t>
      </w:r>
      <w:r w:rsidRPr="00205557">
        <w:t xml:space="preserve">, утвержденное решением Совета директоров </w:t>
      </w:r>
      <w:bookmarkEnd w:id="27"/>
      <w:bookmarkEnd w:id="28"/>
      <w:bookmarkEnd w:id="29"/>
      <w:r w:rsidR="00A12B25">
        <w:rPr>
          <w:i/>
          <w:color w:val="4F81BD" w:themeColor="accent1"/>
        </w:rPr>
        <w:t xml:space="preserve">от 26.06.2015г. №170 </w:t>
      </w:r>
      <w:r w:rsidR="00A12B25" w:rsidRPr="00807CD1">
        <w:rPr>
          <w:color w:val="4F81BD" w:themeColor="accent1"/>
        </w:rPr>
        <w:t>(</w:t>
      </w:r>
      <w:r w:rsidR="00A12B25">
        <w:rPr>
          <w:color w:val="4F81BD" w:themeColor="accent1"/>
        </w:rPr>
        <w:t xml:space="preserve">далее - </w:t>
      </w:r>
      <w:r w:rsidR="00A12B25" w:rsidRPr="00807CD1">
        <w:rPr>
          <w:color w:val="4F81BD" w:themeColor="accent1"/>
        </w:rPr>
        <w:t>Положение о закупках)</w:t>
      </w:r>
      <w:r w:rsidR="00A12B25"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A12B25" w:rsidRPr="006E08F6" w:rsidRDefault="00A12B25" w:rsidP="00A12B25">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12B25" w:rsidRPr="00AF33C1" w:rsidRDefault="00A12B25" w:rsidP="00A12B25">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A12B25" w:rsidRDefault="00A12B25" w:rsidP="00A12B25">
      <w:pPr>
        <w:widowControl/>
        <w:tabs>
          <w:tab w:val="num" w:pos="567"/>
          <w:tab w:val="left" w:pos="1134"/>
        </w:tabs>
        <w:adjustRightInd/>
        <w:ind w:firstLine="709"/>
        <w:jc w:val="both"/>
        <w:rPr>
          <w:color w:val="548DD4"/>
        </w:rPr>
      </w:pPr>
      <w:r w:rsidRPr="00AF33C1">
        <w:t xml:space="preserve">Почтовый адрес: </w:t>
      </w:r>
      <w:r>
        <w:rPr>
          <w:i/>
          <w:color w:val="548DD4"/>
        </w:rPr>
        <w:t>634034, Россия, г. Томск, ул. Котовского, д. 19</w:t>
      </w:r>
    </w:p>
    <w:p w:rsidR="00A12B25" w:rsidRPr="0090457E" w:rsidRDefault="00A12B25" w:rsidP="00A12B25">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A12B25" w:rsidRPr="006E08F6" w:rsidRDefault="00A12B25" w:rsidP="00A12B25">
      <w:pPr>
        <w:widowControl/>
        <w:tabs>
          <w:tab w:val="num" w:pos="567"/>
          <w:tab w:val="left" w:pos="1134"/>
        </w:tabs>
        <w:adjustRightInd/>
        <w:ind w:firstLine="709"/>
        <w:jc w:val="both"/>
      </w:pPr>
      <w:r w:rsidRPr="007F71B8">
        <w:t>Контактный телефон:</w:t>
      </w:r>
      <w:r w:rsidRPr="006E08F6">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A12B25" w:rsidRPr="00BA1094" w:rsidRDefault="00A12B25" w:rsidP="00A12B25">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12B25" w:rsidRDefault="00A12B25" w:rsidP="00A12B25">
      <w:pPr>
        <w:widowControl/>
        <w:tabs>
          <w:tab w:val="num" w:pos="567"/>
          <w:tab w:val="left" w:pos="1134"/>
        </w:tabs>
        <w:adjustRightInd/>
        <w:ind w:left="709"/>
        <w:jc w:val="both"/>
      </w:pPr>
      <w:r w:rsidRPr="00AF33C1">
        <w:t>Место нахождения:</w:t>
      </w:r>
      <w:r>
        <w:t xml:space="preserve"> </w:t>
      </w:r>
      <w:r>
        <w:rPr>
          <w:i/>
          <w:color w:val="548DD4"/>
        </w:rPr>
        <w:t>634034, Россия, г. Томск, ул. Котовского, д. 19</w:t>
      </w:r>
    </w:p>
    <w:p w:rsidR="00A12B25" w:rsidRPr="00BA1094" w:rsidRDefault="00A12B25" w:rsidP="00A12B25">
      <w:pPr>
        <w:widowControl/>
        <w:tabs>
          <w:tab w:val="num" w:pos="567"/>
          <w:tab w:val="left" w:pos="1134"/>
        </w:tabs>
        <w:adjustRightInd/>
        <w:ind w:firstLine="709"/>
        <w:jc w:val="both"/>
        <w:rPr>
          <w:i/>
          <w:color w:val="548DD4"/>
        </w:rPr>
      </w:pPr>
      <w:r w:rsidRPr="00AF33C1">
        <w:t xml:space="preserve">Почтовый адрес: </w:t>
      </w:r>
      <w:r>
        <w:rPr>
          <w:i/>
          <w:color w:val="548DD4"/>
        </w:rPr>
        <w:t>634034, Россия, г. Томск, ул. Котовского, д. 19</w:t>
      </w:r>
    </w:p>
    <w:p w:rsidR="00A12B25" w:rsidRDefault="00A12B25" w:rsidP="00A12B25">
      <w:pPr>
        <w:widowControl/>
        <w:tabs>
          <w:tab w:val="num" w:pos="567"/>
          <w:tab w:val="left" w:pos="1134"/>
        </w:tabs>
        <w:adjustRightInd/>
        <w:ind w:left="709"/>
        <w:jc w:val="both"/>
        <w:rPr>
          <w:i/>
          <w:color w:val="548DD4"/>
        </w:rPr>
      </w:pPr>
      <w:r w:rsidRPr="00BA1094">
        <w:t xml:space="preserve">Контактное лицо: </w:t>
      </w:r>
      <w:r>
        <w:rPr>
          <w:i/>
          <w:color w:val="548DD4"/>
        </w:rPr>
        <w:t>Некрасов Андрей Викторович</w:t>
      </w:r>
    </w:p>
    <w:p w:rsidR="00A12B25" w:rsidRDefault="00A12B25" w:rsidP="00A12B25">
      <w:pPr>
        <w:widowControl/>
        <w:tabs>
          <w:tab w:val="num" w:pos="567"/>
          <w:tab w:val="left" w:pos="1134"/>
        </w:tabs>
        <w:adjustRightInd/>
        <w:ind w:left="709"/>
        <w:jc w:val="both"/>
        <w:rPr>
          <w:i/>
          <w:color w:val="548DD4"/>
        </w:rPr>
      </w:pPr>
      <w:r w:rsidRPr="00BA1094">
        <w:t xml:space="preserve">Адрес электронной почты: </w:t>
      </w:r>
      <w:hyperlink r:id="rId15" w:history="1">
        <w:r w:rsidRPr="003B78BA">
          <w:rPr>
            <w:rStyle w:val="ac"/>
            <w:i/>
          </w:rPr>
          <w:t>nekrasov@ensb.tomsk.ru</w:t>
        </w:r>
      </w:hyperlink>
    </w:p>
    <w:p w:rsidR="00A12B25" w:rsidRPr="00AF33C1" w:rsidRDefault="00A12B25" w:rsidP="00A12B25">
      <w:pPr>
        <w:widowControl/>
        <w:tabs>
          <w:tab w:val="num" w:pos="567"/>
          <w:tab w:val="left" w:pos="1134"/>
        </w:tabs>
        <w:adjustRightInd/>
        <w:ind w:left="709"/>
        <w:jc w:val="both"/>
      </w:pPr>
      <w:r w:rsidRPr="00BA1094">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DD5246" w:rsidRPr="00A12B25" w:rsidRDefault="00926237" w:rsidP="00A12B25">
      <w:pPr>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A12B25">
        <w:rPr>
          <w:b/>
        </w:rPr>
        <w:t xml:space="preserve">  </w:t>
      </w:r>
      <w:r w:rsidR="00A12B25">
        <w:rPr>
          <w:b/>
          <w:i/>
          <w:color w:val="0070C0"/>
        </w:rPr>
        <w:t>Поставка</w:t>
      </w:r>
      <w:r w:rsidR="00A12B25" w:rsidRPr="00A12B25">
        <w:rPr>
          <w:b/>
          <w:i/>
          <w:color w:val="0070C0"/>
        </w:rPr>
        <w:t xml:space="preserve"> оборудования для монтажа узла учета тепловой энергии торговой марки «Взлет»</w:t>
      </w:r>
    </w:p>
    <w:p w:rsidR="00A12B25" w:rsidRPr="00A12B25" w:rsidRDefault="00A12B25" w:rsidP="00A12B25">
      <w:pPr>
        <w:widowControl/>
        <w:tabs>
          <w:tab w:val="num" w:pos="432"/>
          <w:tab w:val="num" w:pos="567"/>
        </w:tabs>
        <w:autoSpaceDE/>
        <w:autoSpaceDN/>
        <w:adjustRightInd/>
        <w:contextualSpacing/>
        <w:jc w:val="both"/>
        <w:outlineLvl w:val="0"/>
        <w:rPr>
          <w:b/>
        </w:rPr>
      </w:pPr>
    </w:p>
    <w:p w:rsidR="00A12B25" w:rsidRPr="00A12B25" w:rsidRDefault="00A12B25" w:rsidP="00A12B25">
      <w:pPr>
        <w:widowControl/>
        <w:tabs>
          <w:tab w:val="num" w:pos="432"/>
          <w:tab w:val="num" w:pos="567"/>
        </w:tabs>
        <w:autoSpaceDE/>
        <w:adjustRightInd/>
        <w:jc w:val="both"/>
        <w:outlineLvl w:val="0"/>
        <w:rPr>
          <w:color w:val="0070C0"/>
        </w:rPr>
      </w:pPr>
      <w:r w:rsidRPr="00A12B25">
        <w:rPr>
          <w:b/>
          <w:color w:val="0070C0"/>
        </w:rPr>
        <w:t>Количество поставляемого товара / объем выполняемых работ / объем оказываемых услуг:</w:t>
      </w:r>
      <w:r w:rsidRPr="00A12B25">
        <w:rPr>
          <w:color w:val="0070C0"/>
        </w:rPr>
        <w:t xml:space="preserve"> в соответствии с разделом 7 «Техническая часть;</w:t>
      </w:r>
    </w:p>
    <w:p w:rsidR="00B53CAB" w:rsidRDefault="00B53CAB" w:rsidP="00B53CAB">
      <w:pPr>
        <w:widowControl/>
        <w:tabs>
          <w:tab w:val="num" w:pos="567"/>
          <w:tab w:val="left" w:pos="1134"/>
        </w:tabs>
        <w:adjustRightInd/>
        <w:ind w:firstLine="709"/>
        <w:jc w:val="both"/>
      </w:pPr>
    </w:p>
    <w:p w:rsidR="008548E9" w:rsidRDefault="00926237" w:rsidP="00A12B25">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A12B25" w:rsidRPr="00A12B25">
        <w:rPr>
          <w:b/>
          <w:color w:val="0070C0"/>
        </w:rPr>
        <w:t xml:space="preserve">Сроки </w:t>
      </w:r>
      <w:proofErr w:type="gramStart"/>
      <w:r w:rsidR="00A12B25" w:rsidRPr="00A12B25">
        <w:rPr>
          <w:b/>
          <w:color w:val="0070C0"/>
        </w:rPr>
        <w:t>поставки товаров / выполнения работ / оказания</w:t>
      </w:r>
      <w:proofErr w:type="gramEnd"/>
      <w:r w:rsidR="00A12B25" w:rsidRPr="00A12B25">
        <w:rPr>
          <w:b/>
          <w:color w:val="0070C0"/>
        </w:rPr>
        <w:t xml:space="preserve"> услуг:</w:t>
      </w:r>
      <w:r w:rsidR="00A12B25" w:rsidRPr="00A12B25">
        <w:rPr>
          <w:color w:val="0070C0"/>
        </w:rPr>
        <w:t xml:space="preserve"> в соответствии с разделом 7 «Техническая часть»;</w:t>
      </w:r>
    </w:p>
    <w:p w:rsidR="00A12B25" w:rsidRDefault="00A12B25" w:rsidP="00A12B25">
      <w:pPr>
        <w:widowControl/>
        <w:tabs>
          <w:tab w:val="num" w:pos="426"/>
        </w:tabs>
        <w:autoSpaceDE/>
        <w:autoSpaceDN/>
        <w:adjustRightInd/>
        <w:contextualSpacing/>
        <w:jc w:val="both"/>
        <w:outlineLvl w:val="0"/>
      </w:pPr>
    </w:p>
    <w:p w:rsidR="00D352D6" w:rsidRDefault="00926237" w:rsidP="00A12B25">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A12B25" w:rsidRPr="00A12B25">
        <w:rPr>
          <w:b/>
          <w:color w:val="0070C0"/>
        </w:rPr>
        <w:t>Место</w:t>
      </w:r>
      <w:r w:rsidR="00A12B25" w:rsidRPr="00A12B25">
        <w:rPr>
          <w:color w:val="0070C0"/>
        </w:rPr>
        <w:t xml:space="preserve"> </w:t>
      </w:r>
      <w:proofErr w:type="gramStart"/>
      <w:r w:rsidR="00A12B25" w:rsidRPr="00A12B25">
        <w:rPr>
          <w:b/>
          <w:color w:val="0070C0"/>
        </w:rPr>
        <w:t>поставки товара / выполнения работ / оказания</w:t>
      </w:r>
      <w:proofErr w:type="gramEnd"/>
      <w:r w:rsidR="00A12B25" w:rsidRPr="00A12B25">
        <w:rPr>
          <w:b/>
          <w:color w:val="0070C0"/>
        </w:rPr>
        <w:t xml:space="preserve"> услуг</w:t>
      </w:r>
      <w:r w:rsidR="00A12B25" w:rsidRPr="00A12B25">
        <w:rPr>
          <w:color w:val="0070C0"/>
        </w:rPr>
        <w:t xml:space="preserve">: </w:t>
      </w:r>
      <w:r w:rsidR="0048741C" w:rsidRPr="00A12B25">
        <w:rPr>
          <w:color w:val="0070C0"/>
        </w:rPr>
        <w:t>в соответствии с разделом 7 «Техническая часть»</w:t>
      </w:r>
      <w:r w:rsidR="00A12B25" w:rsidRPr="00A12B25">
        <w:rPr>
          <w:color w:val="0070C0"/>
        </w:rPr>
        <w:t>;</w:t>
      </w:r>
    </w:p>
    <w:p w:rsidR="00A12B25" w:rsidRPr="00AF33C1" w:rsidRDefault="00A12B25" w:rsidP="00A12B25">
      <w:pPr>
        <w:widowControl/>
        <w:tabs>
          <w:tab w:val="num" w:pos="426"/>
        </w:tabs>
        <w:autoSpaceDE/>
        <w:autoSpaceDN/>
        <w:adjustRightInd/>
        <w:contextualSpacing/>
        <w:jc w:val="both"/>
        <w:outlineLvl w:val="0"/>
      </w:pPr>
    </w:p>
    <w:p w:rsidR="00D352D6" w:rsidRDefault="00926237" w:rsidP="00A12B25">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A12B25">
        <w:rPr>
          <w:b/>
        </w:rPr>
        <w:t xml:space="preserve"> </w:t>
      </w:r>
      <w:r w:rsidR="00CE25C9" w:rsidRPr="00CE25C9">
        <w:rPr>
          <w:b/>
          <w:i/>
          <w:color w:val="0070C0"/>
        </w:rPr>
        <w:t>9</w:t>
      </w:r>
      <w:r w:rsidR="00CE25C9">
        <w:rPr>
          <w:b/>
          <w:i/>
          <w:color w:val="0070C0"/>
        </w:rPr>
        <w:t xml:space="preserve"> </w:t>
      </w:r>
      <w:r w:rsidR="00CE25C9" w:rsidRPr="00CE25C9">
        <w:rPr>
          <w:b/>
          <w:i/>
          <w:color w:val="0070C0"/>
        </w:rPr>
        <w:t>299 613,35</w:t>
      </w:r>
      <w:r w:rsidR="00A12B25" w:rsidRPr="00CE25C9">
        <w:rPr>
          <w:b/>
          <w:i/>
          <w:color w:val="0070C0"/>
        </w:rPr>
        <w:t xml:space="preserve"> руб. без НДС</w:t>
      </w:r>
    </w:p>
    <w:p w:rsidR="00A12B25" w:rsidRPr="00A12B25" w:rsidRDefault="00A12B25" w:rsidP="00A12B25">
      <w:pPr>
        <w:widowControl/>
        <w:tabs>
          <w:tab w:val="num" w:pos="432"/>
          <w:tab w:val="num" w:pos="567"/>
        </w:tabs>
        <w:autoSpaceDE/>
        <w:autoSpaceDN/>
        <w:adjustRightInd/>
        <w:contextualSpacing/>
        <w:jc w:val="both"/>
        <w:outlineLvl w:val="0"/>
        <w:rPr>
          <w:b/>
        </w:rPr>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CE25C9" w:rsidRPr="00667CAE">
        <w:rPr>
          <w:color w:val="0070C0"/>
          <w:lang w:val="en-US"/>
        </w:rPr>
        <w:t>www</w:t>
      </w:r>
      <w:r w:rsidR="00CE25C9" w:rsidRPr="00667CAE">
        <w:rPr>
          <w:color w:val="0070C0"/>
        </w:rPr>
        <w:t>.</w:t>
      </w:r>
      <w:proofErr w:type="spellStart"/>
      <w:r w:rsidR="00CE25C9" w:rsidRPr="00667CAE">
        <w:rPr>
          <w:color w:val="0070C0"/>
          <w:lang w:val="en-US"/>
        </w:rPr>
        <w:t>roseltorg</w:t>
      </w:r>
      <w:proofErr w:type="spellEnd"/>
      <w:r w:rsidR="00CE25C9" w:rsidRPr="00667CAE">
        <w:rPr>
          <w:color w:val="0070C0"/>
        </w:rPr>
        <w:t>.</w:t>
      </w:r>
      <w:proofErr w:type="spellStart"/>
      <w:r w:rsidR="00CE25C9" w:rsidRPr="00667CAE">
        <w:rPr>
          <w:color w:val="0070C0"/>
          <w:lang w:val="en-US"/>
        </w:rPr>
        <w:t>ru</w:t>
      </w:r>
      <w:proofErr w:type="spellEnd"/>
      <w:r w:rsidR="00CE25C9" w:rsidRPr="00667CAE">
        <w:rPr>
          <w:color w:val="0070C0"/>
        </w:rPr>
        <w:t xml:space="preserve">, </w:t>
      </w:r>
      <w:r w:rsidR="006536D5">
        <w:t>а так же на сайте</w:t>
      </w:r>
      <w:r w:rsidR="006D6C01">
        <w:t xml:space="preserve"> организатора закупк</w:t>
      </w:r>
      <w:r w:rsidR="004E0729">
        <w:t>и</w:t>
      </w:r>
      <w:r w:rsidR="006536D5">
        <w:t xml:space="preserve"> </w:t>
      </w:r>
      <w:hyperlink r:id="rId17" w:history="1">
        <w:r w:rsidR="00CE25C9">
          <w:rPr>
            <w:rStyle w:val="ac"/>
            <w:rFonts w:eastAsiaTheme="majorEastAsia"/>
            <w:lang w:val="en-US"/>
          </w:rPr>
          <w:t>www</w:t>
        </w:r>
        <w:r w:rsidR="00CE25C9">
          <w:rPr>
            <w:rStyle w:val="ac"/>
            <w:rFonts w:eastAsiaTheme="majorEastAsia"/>
          </w:rPr>
          <w:t>.</w:t>
        </w:r>
        <w:proofErr w:type="spellStart"/>
        <w:r w:rsidR="00CE25C9">
          <w:rPr>
            <w:rStyle w:val="ac"/>
            <w:rFonts w:eastAsiaTheme="majorEastAsia"/>
            <w:lang w:val="en-US"/>
          </w:rPr>
          <w:t>ensb</w:t>
        </w:r>
        <w:proofErr w:type="spellEnd"/>
        <w:r w:rsidR="00CE25C9">
          <w:rPr>
            <w:rStyle w:val="ac"/>
            <w:rFonts w:eastAsiaTheme="majorEastAsia"/>
          </w:rPr>
          <w:t>.</w:t>
        </w:r>
        <w:proofErr w:type="spellStart"/>
        <w:r w:rsidR="00CE25C9">
          <w:rPr>
            <w:rStyle w:val="ac"/>
            <w:rFonts w:eastAsiaTheme="majorEastAsia"/>
            <w:lang w:val="en-US"/>
          </w:rPr>
          <w:t>tomsk</w:t>
        </w:r>
        <w:proofErr w:type="spellEnd"/>
        <w:r w:rsidR="00CE25C9">
          <w:rPr>
            <w:rStyle w:val="ac"/>
            <w:rFonts w:eastAsiaTheme="majorEastAsia"/>
          </w:rPr>
          <w:t>.</w:t>
        </w:r>
        <w:proofErr w:type="spellStart"/>
        <w:r w:rsidR="00CE25C9">
          <w:rPr>
            <w:rStyle w:val="ac"/>
            <w:rFonts w:eastAsiaTheme="majorEastAsia"/>
            <w:lang w:val="en-US"/>
          </w:rPr>
          <w:t>ru</w:t>
        </w:r>
        <w:proofErr w:type="spellEnd"/>
      </w:hyperlink>
      <w:r w:rsidR="00CE25C9">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CE25C9" w:rsidRPr="00E866E4">
        <w:rPr>
          <w:color w:val="0070C0"/>
        </w:rPr>
        <w:t>до 10:00 (по московскому времени) «</w:t>
      </w:r>
      <w:r w:rsidR="00CE25C9">
        <w:rPr>
          <w:color w:val="0070C0"/>
        </w:rPr>
        <w:t>2</w:t>
      </w:r>
      <w:r w:rsidR="0048741C">
        <w:rPr>
          <w:color w:val="0070C0"/>
        </w:rPr>
        <w:t>2</w:t>
      </w:r>
      <w:r w:rsidR="00CE25C9" w:rsidRPr="00E866E4">
        <w:rPr>
          <w:color w:val="0070C0"/>
        </w:rPr>
        <w:t xml:space="preserve">» октября 2015 года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00CE25C9" w:rsidRPr="00E866E4">
        <w:rPr>
          <w:color w:val="0070C0"/>
        </w:rPr>
        <w:t xml:space="preserve">в 11:00 (по московскому времени) </w:t>
      </w:r>
      <w:r w:rsidR="00CE25C9">
        <w:rPr>
          <w:color w:val="0070C0"/>
        </w:rPr>
        <w:t>«2</w:t>
      </w:r>
      <w:r w:rsidR="0048741C">
        <w:rPr>
          <w:color w:val="0070C0"/>
        </w:rPr>
        <w:t>2</w:t>
      </w:r>
      <w:r w:rsidR="00CE25C9" w:rsidRPr="00E866E4">
        <w:rPr>
          <w:color w:val="0070C0"/>
        </w:rPr>
        <w:t xml:space="preserve">» октября 2015 года,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1A5FE9">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CE25C9">
        <w:rPr>
          <w:color w:val="0070C0"/>
        </w:rPr>
        <w:t>«2</w:t>
      </w:r>
      <w:r w:rsidR="0048741C">
        <w:rPr>
          <w:color w:val="0070C0"/>
        </w:rPr>
        <w:t>0</w:t>
      </w:r>
      <w:r w:rsidR="00CE25C9" w:rsidRPr="00E866E4">
        <w:rPr>
          <w:color w:val="0070C0"/>
        </w:rPr>
        <w:t xml:space="preserve">» ноября 2015 года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8062F" w:rsidP="009602BE">
      <w:pPr>
        <w:pStyle w:val="af8"/>
        <w:spacing w:before="60" w:after="60"/>
        <w:ind w:left="709"/>
        <w:contextualSpacing w:val="0"/>
        <w:jc w:val="both"/>
        <w:outlineLvl w:val="0"/>
      </w:pPr>
      <w:bookmarkStart w:id="87" w:name="_Toc422209975"/>
      <w:bookmarkStart w:id="88" w:name="_Toc422226795"/>
      <w:bookmarkStart w:id="89" w:name="_Toc422244147"/>
      <w:r>
        <w:t>Т</w:t>
      </w:r>
      <w:r w:rsidR="00F13FDE">
        <w:t>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535987" w:rsidRDefault="00535987" w:rsidP="00EB6C14">
      <w:pPr>
        <w:widowControl/>
        <w:tabs>
          <w:tab w:val="num" w:pos="426"/>
        </w:tabs>
        <w:autoSpaceDE/>
        <w:autoSpaceDN/>
        <w:adjustRightInd/>
        <w:contextualSpacing/>
        <w:jc w:val="both"/>
        <w:outlineLvl w:val="0"/>
        <w:rPr>
          <w:i/>
          <w:color w:val="4F81BD" w:themeColor="accent1"/>
        </w:rPr>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0053598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535987">
        <w:rPr>
          <w:color w:val="4F81BD" w:themeColor="accent1"/>
        </w:rPr>
        <w:t>не требуется</w:t>
      </w:r>
      <w:r w:rsidR="00EB6C14">
        <w:rPr>
          <w:b/>
          <w:color w:val="4F81BD" w:themeColor="accent1"/>
        </w:rPr>
        <w:t>.</w:t>
      </w:r>
    </w:p>
    <w:p w:rsidR="00535987" w:rsidRDefault="00535987" w:rsidP="008123C7">
      <w:pPr>
        <w:widowControl/>
        <w:tabs>
          <w:tab w:val="num" w:pos="426"/>
        </w:tabs>
        <w:autoSpaceDE/>
        <w:autoSpaceDN/>
        <w:adjustRightInd/>
        <w:contextualSpacing/>
        <w:jc w:val="both"/>
        <w:outlineLvl w:val="0"/>
        <w:rPr>
          <w:b/>
        </w:rPr>
      </w:pPr>
      <w:bookmarkStart w:id="93" w:name="_Toc422209983"/>
      <w:bookmarkStart w:id="94" w:name="_Toc422226803"/>
      <w:bookmarkStart w:id="95"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00535987">
        <w:rPr>
          <w:color w:val="4F81BD" w:themeColor="accent1"/>
        </w:rPr>
        <w:t>не требуется</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9F50F0" w:rsidP="006E7D71">
      <w:pPr>
        <w:widowControl/>
        <w:autoSpaceDE/>
        <w:autoSpaceDN/>
        <w:adjustRightInd/>
        <w:ind w:left="709"/>
        <w:contextualSpacing/>
        <w:jc w:val="both"/>
        <w:outlineLvl w:val="0"/>
      </w:pPr>
      <w:bookmarkStart w:id="96" w:name="_Toc422209984"/>
      <w:bookmarkStart w:id="97" w:name="_Toc422226804"/>
      <w:bookmarkStart w:id="98"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C0378A">
        <w:t>по экспертизе справки о цепочке собственников победителя</w:t>
      </w:r>
      <w:r>
        <w:t>.</w:t>
      </w:r>
      <w:bookmarkEnd w:id="96"/>
      <w:bookmarkEnd w:id="97"/>
      <w:bookmarkEnd w:id="98"/>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w:t>
      </w:r>
      <w:r w:rsidR="00535987">
        <w:rPr>
          <w:color w:val="4F81BD" w:themeColor="accent1"/>
        </w:rPr>
        <w:t>жно</w:t>
      </w:r>
      <w:r w:rsidR="00A35880" w:rsidRPr="00926237">
        <w:rPr>
          <w:color w:val="4F81BD" w:themeColor="accent1"/>
        </w:rPr>
        <w:t>.</w:t>
      </w:r>
    </w:p>
    <w:p w:rsidR="004E653C" w:rsidRPr="002C4382" w:rsidRDefault="004E653C" w:rsidP="004E653C">
      <w:pPr>
        <w:pStyle w:val="af8"/>
        <w:ind w:left="426"/>
        <w:jc w:val="both"/>
      </w:pPr>
    </w:p>
    <w:p w:rsidR="00F07DE9" w:rsidRDefault="00926237" w:rsidP="00926237">
      <w:pPr>
        <w:jc w:val="both"/>
        <w:rPr>
          <w:b/>
        </w:rPr>
      </w:pPr>
      <w:r>
        <w:rPr>
          <w:b/>
        </w:rPr>
        <w:t>2</w:t>
      </w:r>
      <w:r w:rsidR="008123C7">
        <w:rPr>
          <w:b/>
        </w:rPr>
        <w:t>3</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8123C7">
        <w:rPr>
          <w:b/>
        </w:rPr>
        <w:t>4</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запроса </w:t>
      </w:r>
      <w:r w:rsidR="00BE59A8">
        <w:t>цен</w:t>
      </w:r>
      <w:r w:rsidR="005E5FB2" w:rsidRPr="006D6C01">
        <w:t xml:space="preserve">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8123C7">
        <w:rPr>
          <w:b/>
        </w:rPr>
        <w:t>5</w:t>
      </w:r>
      <w:r w:rsidRPr="006D6C01">
        <w:rPr>
          <w:b/>
        </w:rPr>
        <w:t>.</w:t>
      </w:r>
      <w:r w:rsidR="007B3F10" w:rsidRPr="006D6C01">
        <w:t xml:space="preserve"> </w:t>
      </w:r>
      <w:r w:rsidR="00154407" w:rsidRPr="006D6C01">
        <w:t>Победителем запроса цен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8123C7">
        <w:rPr>
          <w:b/>
        </w:rPr>
        <w:t>6</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8123C7">
        <w:rPr>
          <w:b/>
        </w:rPr>
        <w:t>7</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9" w:name="_Toc422244157"/>
      <w:bookmarkStart w:id="100" w:name="_Toc316294935"/>
      <w:bookmarkEnd w:id="8"/>
      <w:r>
        <w:br w:type="page"/>
      </w:r>
    </w:p>
    <w:p w:rsidR="00854B52" w:rsidRPr="00EB7FFC" w:rsidRDefault="00854B52" w:rsidP="00401210">
      <w:pPr>
        <w:pStyle w:val="1"/>
      </w:pPr>
      <w:r w:rsidRPr="00EB7FFC">
        <w:lastRenderedPageBreak/>
        <w:t xml:space="preserve">Раздел </w:t>
      </w:r>
      <w:r w:rsidR="00EB7FFC" w:rsidRPr="00EB7FFC">
        <w:t>2</w:t>
      </w:r>
      <w:r w:rsidRPr="00EB7FFC">
        <w:t>. ТЕРМИНЫ И ОПРЕДЕЛЕНИЯ</w:t>
      </w:r>
      <w:bookmarkEnd w:id="9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1" w:name="_Toc422244158"/>
      <w:r>
        <w:t xml:space="preserve">Раздел 3. </w:t>
      </w:r>
      <w:r w:rsidR="00597AD3" w:rsidRPr="002E2BE8">
        <w:t>ОБЩИЕ ПОЛОЖЕНИЯ</w:t>
      </w:r>
      <w:bookmarkEnd w:id="100"/>
      <w:bookmarkEnd w:id="101"/>
    </w:p>
    <w:p w:rsidR="00597AD3" w:rsidRPr="00CF20B5" w:rsidRDefault="00597AD3" w:rsidP="009A413F">
      <w:pPr>
        <w:pStyle w:val="af8"/>
        <w:numPr>
          <w:ilvl w:val="1"/>
          <w:numId w:val="42"/>
        </w:numPr>
        <w:ind w:left="1134" w:hanging="1134"/>
        <w:outlineLvl w:val="1"/>
        <w:rPr>
          <w:b/>
        </w:rPr>
      </w:pPr>
      <w:bookmarkStart w:id="102" w:name="_Toc422209987"/>
      <w:bookmarkStart w:id="103" w:name="_Toc422226807"/>
      <w:bookmarkStart w:id="10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2"/>
      <w:bookmarkEnd w:id="103"/>
      <w:bookmarkEnd w:id="104"/>
    </w:p>
    <w:p w:rsidR="00297AA2" w:rsidRDefault="00297AA2" w:rsidP="009A413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9A413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9A413F">
      <w:pPr>
        <w:pStyle w:val="af8"/>
        <w:numPr>
          <w:ilvl w:val="2"/>
          <w:numId w:val="42"/>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9A413F">
      <w:pPr>
        <w:pStyle w:val="af8"/>
        <w:numPr>
          <w:ilvl w:val="1"/>
          <w:numId w:val="42"/>
        </w:numPr>
        <w:ind w:left="1134" w:hanging="1134"/>
        <w:contextualSpacing w:val="0"/>
        <w:outlineLvl w:val="1"/>
        <w:rPr>
          <w:b/>
        </w:rPr>
      </w:pPr>
      <w:bookmarkStart w:id="105" w:name="_Toc422209988"/>
      <w:bookmarkStart w:id="106" w:name="_Toc422226808"/>
      <w:bookmarkStart w:id="107" w:name="_Toc422244160"/>
      <w:r>
        <w:rPr>
          <w:b/>
        </w:rPr>
        <w:t>Потенциальный участник закупки</w:t>
      </w:r>
      <w:r w:rsidR="00EE0867" w:rsidRPr="002E2BE8">
        <w:rPr>
          <w:b/>
        </w:rPr>
        <w:t xml:space="preserve">/Участник </w:t>
      </w:r>
      <w:r w:rsidR="00E8142F">
        <w:rPr>
          <w:b/>
        </w:rPr>
        <w:t>закупки</w:t>
      </w:r>
      <w:bookmarkEnd w:id="105"/>
      <w:bookmarkEnd w:id="106"/>
      <w:bookmarkEnd w:id="107"/>
    </w:p>
    <w:p w:rsidR="002E55F3" w:rsidRDefault="00E8062F" w:rsidP="009A413F">
      <w:pPr>
        <w:pStyle w:val="af8"/>
        <w:numPr>
          <w:ilvl w:val="2"/>
          <w:numId w:val="42"/>
        </w:numPr>
        <w:ind w:left="1134" w:hanging="1134"/>
        <w:contextualSpacing w:val="0"/>
        <w:jc w:val="both"/>
      </w:pPr>
      <w:bookmarkStart w:id="108" w:name="_Ref56251782"/>
      <w:bookmarkStart w:id="109" w:name="_Toc57314669"/>
      <w:bookmarkStart w:id="110" w:name="_Toc69728983"/>
      <w:bookmarkStart w:id="111" w:name="_Toc197252136"/>
      <w:bookmarkStart w:id="112" w:name="_Toc309208612"/>
      <w:proofErr w:type="gramStart"/>
      <w:r>
        <w:t xml:space="preserve">Претендентом на участие в запросе цен/Участником запроса цен может быть </w:t>
      </w:r>
      <w:r>
        <w:rPr>
          <w:kern w:val="32"/>
        </w:rPr>
        <w:t xml:space="preserve">любое юридическое </w:t>
      </w:r>
      <w:r>
        <w:rPr>
          <w:bCs/>
          <w:kern w:val="32"/>
        </w:rPr>
        <w:t>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w:t>
      </w:r>
      <w:r>
        <w:rPr>
          <w:kern w:val="32"/>
        </w:rPr>
        <w:t xml:space="preserve"> физическое лицо</w:t>
      </w:r>
      <w:r>
        <w:rPr>
          <w:bCs/>
          <w:kern w:val="32"/>
        </w:rPr>
        <w:t xml:space="preserve"> или несколько физических лиц, выступающих на стороне одного Участника закупки,</w:t>
      </w:r>
      <w:r>
        <w:rPr>
          <w:kern w:val="32"/>
        </w:rPr>
        <w:t xml:space="preserve"> в </w:t>
      </w:r>
      <w:r>
        <w:rPr>
          <w:bCs/>
          <w:kern w:val="32"/>
        </w:rPr>
        <w:t>том числе индивидуальный предприниматель или несколько индивидуальных предпринимателей, выступающих</w:t>
      </w:r>
      <w:proofErr w:type="gramEnd"/>
      <w:r>
        <w:rPr>
          <w:bCs/>
          <w:kern w:val="32"/>
        </w:rPr>
        <w:t xml:space="preserve"> на стороне одного Участника закупки (в </w:t>
      </w:r>
      <w:proofErr w:type="spellStart"/>
      <w:r>
        <w:rPr>
          <w:bCs/>
          <w:kern w:val="32"/>
        </w:rPr>
        <w:t>т.ч</w:t>
      </w:r>
      <w:proofErr w:type="spellEnd"/>
      <w:r>
        <w:rPr>
          <w:bCs/>
          <w:kern w:val="32"/>
        </w:rPr>
        <w:t>. являющиеся субпоставщиками/субподрядчиками/</w:t>
      </w:r>
      <w:proofErr w:type="spellStart"/>
      <w:r>
        <w:rPr>
          <w:bCs/>
          <w:kern w:val="32"/>
        </w:rPr>
        <w:t>субисполнителями</w:t>
      </w:r>
      <w:proofErr w:type="spellEnd"/>
      <w:r>
        <w:rPr>
          <w:bCs/>
          <w:kern w:val="32"/>
        </w:rPr>
        <w:t xml:space="preserve"> такого Участника), которые соответствуют требованиям, установленным в закупочной документации</w:t>
      </w:r>
      <w:r w:rsidR="004B7BFA" w:rsidRPr="004B7BFA">
        <w:t>.</w:t>
      </w:r>
    </w:p>
    <w:p w:rsidR="00297AA2" w:rsidRPr="002E2BE8" w:rsidRDefault="00297AA2" w:rsidP="009A413F">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9A413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9A413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9A413F">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9A413F">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w:t>
      </w:r>
      <w:r w:rsidR="00F60543" w:rsidRPr="00463218">
        <w:lastRenderedPageBreak/>
        <w:t xml:space="preserve">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9A413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9A413F">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9A413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9A413F">
      <w:pPr>
        <w:pStyle w:val="af8"/>
        <w:numPr>
          <w:ilvl w:val="1"/>
          <w:numId w:val="42"/>
        </w:numPr>
        <w:ind w:left="1134" w:hanging="1134"/>
        <w:contextualSpacing w:val="0"/>
        <w:outlineLvl w:val="1"/>
        <w:rPr>
          <w:b/>
        </w:rPr>
      </w:pPr>
      <w:bookmarkStart w:id="113" w:name="_Toc422209989"/>
      <w:bookmarkStart w:id="114" w:name="_Toc422226809"/>
      <w:bookmarkStart w:id="115" w:name="_Toc422244161"/>
      <w:r w:rsidRPr="002E2BE8">
        <w:rPr>
          <w:b/>
        </w:rPr>
        <w:t>Закупка продукции с разбиением заказа на лоты</w:t>
      </w:r>
      <w:bookmarkEnd w:id="108"/>
      <w:bookmarkEnd w:id="109"/>
      <w:bookmarkEnd w:id="110"/>
      <w:bookmarkEnd w:id="111"/>
      <w:bookmarkEnd w:id="112"/>
      <w:bookmarkEnd w:id="113"/>
      <w:bookmarkEnd w:id="114"/>
      <w:bookmarkEnd w:id="115"/>
    </w:p>
    <w:p w:rsidR="002F187E" w:rsidRPr="002E2BE8" w:rsidRDefault="00617BA1" w:rsidP="009A413F">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9A413F">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535987" w:rsidRPr="005A701E" w:rsidRDefault="00535987" w:rsidP="00535987">
      <w:pPr>
        <w:pStyle w:val="af7"/>
        <w:spacing w:line="240" w:lineRule="auto"/>
        <w:ind w:left="1701" w:firstLine="0"/>
        <w:rPr>
          <w:sz w:val="24"/>
          <w:szCs w:val="24"/>
        </w:rPr>
      </w:pPr>
    </w:p>
    <w:p w:rsidR="002F187E" w:rsidRPr="002E2BE8" w:rsidRDefault="002F187E" w:rsidP="00C762D4">
      <w:pPr>
        <w:pStyle w:val="af8"/>
        <w:ind w:left="1134"/>
        <w:contextualSpacing w:val="0"/>
        <w:jc w:val="both"/>
      </w:pPr>
    </w:p>
    <w:p w:rsidR="00DD78DE" w:rsidRPr="002E2BE8" w:rsidRDefault="00DD78DE" w:rsidP="009A413F">
      <w:pPr>
        <w:pStyle w:val="af8"/>
        <w:numPr>
          <w:ilvl w:val="1"/>
          <w:numId w:val="42"/>
        </w:numPr>
        <w:ind w:left="1134" w:hanging="1134"/>
        <w:contextualSpacing w:val="0"/>
        <w:outlineLvl w:val="1"/>
        <w:rPr>
          <w:b/>
        </w:rPr>
      </w:pPr>
      <w:bookmarkStart w:id="116" w:name="_Toc422209990"/>
      <w:bookmarkStart w:id="117" w:name="_Toc422226810"/>
      <w:bookmarkStart w:id="118" w:name="_Toc422244162"/>
      <w:r w:rsidRPr="002E2BE8">
        <w:rPr>
          <w:b/>
        </w:rPr>
        <w:t>Правовой статус документов</w:t>
      </w:r>
      <w:bookmarkEnd w:id="116"/>
      <w:bookmarkEnd w:id="117"/>
      <w:bookmarkEnd w:id="118"/>
    </w:p>
    <w:p w:rsidR="00DD78DE" w:rsidRPr="00B2533A" w:rsidRDefault="00370171" w:rsidP="009A413F">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9A413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9A413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9A413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9A413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9A413F">
      <w:pPr>
        <w:pStyle w:val="af8"/>
        <w:numPr>
          <w:ilvl w:val="1"/>
          <w:numId w:val="42"/>
        </w:numPr>
        <w:ind w:left="1134" w:hanging="1134"/>
        <w:contextualSpacing w:val="0"/>
        <w:outlineLvl w:val="1"/>
        <w:rPr>
          <w:b/>
        </w:rPr>
      </w:pPr>
      <w:bookmarkStart w:id="119" w:name="_Toc422209991"/>
      <w:bookmarkStart w:id="120" w:name="_Toc422226811"/>
      <w:bookmarkStart w:id="121" w:name="_Toc422244163"/>
      <w:r w:rsidRPr="002E2BE8">
        <w:rPr>
          <w:b/>
        </w:rPr>
        <w:t>Обжалование</w:t>
      </w:r>
      <w:bookmarkEnd w:id="119"/>
      <w:bookmarkEnd w:id="120"/>
      <w:bookmarkEnd w:id="121"/>
    </w:p>
    <w:p w:rsidR="001E5763" w:rsidRPr="002E2BE8" w:rsidRDefault="001E5763" w:rsidP="009A413F">
      <w:pPr>
        <w:pStyle w:val="af8"/>
        <w:numPr>
          <w:ilvl w:val="2"/>
          <w:numId w:val="42"/>
        </w:numPr>
        <w:ind w:left="1134" w:hanging="1134"/>
        <w:contextualSpacing w:val="0"/>
        <w:jc w:val="both"/>
      </w:pPr>
      <w:bookmarkStart w:id="122" w:name="_Ref304303686"/>
      <w:bookmarkStart w:id="12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2"/>
    </w:p>
    <w:p w:rsidR="001E5763" w:rsidRPr="002E2BE8" w:rsidRDefault="001E5763" w:rsidP="009A413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9A413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95112">
        <w:t>Томска</w:t>
      </w:r>
      <w:r w:rsidR="00A33BE5">
        <w:t>.</w:t>
      </w:r>
    </w:p>
    <w:bookmarkEnd w:id="123"/>
    <w:p w:rsidR="001E5763" w:rsidRDefault="001E5763" w:rsidP="009A413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9A413F">
      <w:pPr>
        <w:pStyle w:val="af8"/>
        <w:numPr>
          <w:ilvl w:val="1"/>
          <w:numId w:val="42"/>
        </w:numPr>
        <w:ind w:left="1134" w:hanging="1134"/>
        <w:contextualSpacing w:val="0"/>
        <w:outlineLvl w:val="1"/>
        <w:rPr>
          <w:b/>
        </w:rPr>
      </w:pPr>
      <w:bookmarkStart w:id="124" w:name="_Toc422209992"/>
      <w:bookmarkStart w:id="125" w:name="_Toc422226812"/>
      <w:bookmarkStart w:id="126" w:name="_Toc422244164"/>
      <w:r w:rsidRPr="002E2BE8">
        <w:rPr>
          <w:b/>
        </w:rPr>
        <w:t>Прочие положения</w:t>
      </w:r>
      <w:bookmarkEnd w:id="124"/>
      <w:bookmarkEnd w:id="125"/>
      <w:bookmarkEnd w:id="126"/>
    </w:p>
    <w:p w:rsidR="00B97D8E" w:rsidRDefault="00B97D8E" w:rsidP="009A413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9A413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3F4B16" w:rsidP="009A413F">
      <w:pPr>
        <w:pStyle w:val="af8"/>
        <w:numPr>
          <w:ilvl w:val="2"/>
          <w:numId w:val="42"/>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 xml:space="preserve">», а так же в </w:t>
      </w:r>
      <w:proofErr w:type="gramStart"/>
      <w:r>
        <w:t>случаях</w:t>
      </w:r>
      <w:proofErr w:type="gramEnd"/>
      <w:r>
        <w:t xml:space="preserve"> когда закупка таких товаров, работ, услуг осуществляется в составе комплексной закупки и/или они технологически и функционально связаны с иными товарами, работами, услугами, не включенными в перечень.</w:t>
      </w:r>
    </w:p>
    <w:p w:rsidR="001B5DAF" w:rsidRDefault="001B5DAF" w:rsidP="00535987">
      <w:pPr>
        <w:pStyle w:val="af8"/>
        <w:ind w:left="1134"/>
        <w:contextualSpacing w:val="0"/>
        <w:jc w:val="both"/>
      </w:pPr>
    </w:p>
    <w:p w:rsidR="00C41EAD" w:rsidRDefault="00AB1C10" w:rsidP="00401210">
      <w:pPr>
        <w:pStyle w:val="1"/>
      </w:pPr>
      <w:bookmarkStart w:id="127" w:name="_Toc316294936"/>
      <w:bookmarkStart w:id="128" w:name="_Toc422244165"/>
      <w:r w:rsidRPr="00AB1C10">
        <w:t xml:space="preserve">Раздел 4. </w:t>
      </w:r>
      <w:r>
        <w:t xml:space="preserve"> </w:t>
      </w:r>
      <w:r w:rsidR="001638D5" w:rsidRPr="00AB1C10">
        <w:t xml:space="preserve">ПОРЯДОК ПРОВЕДЕНИЯ </w:t>
      </w:r>
      <w:bookmarkEnd w:id="127"/>
      <w:r w:rsidR="00E8142F" w:rsidRPr="00AB1C10">
        <w:t>ЗАКУПКИ</w:t>
      </w:r>
      <w:bookmarkEnd w:id="128"/>
    </w:p>
    <w:p w:rsidR="00512BE7" w:rsidRPr="00AB1C10" w:rsidRDefault="00512BE7" w:rsidP="00512BE7">
      <w:pPr>
        <w:outlineLvl w:val="0"/>
        <w:rPr>
          <w:b/>
        </w:rPr>
      </w:pPr>
    </w:p>
    <w:p w:rsidR="00594130" w:rsidRPr="00512BE7" w:rsidRDefault="004B3C7D" w:rsidP="009A413F">
      <w:pPr>
        <w:pStyle w:val="af8"/>
        <w:numPr>
          <w:ilvl w:val="1"/>
          <w:numId w:val="44"/>
        </w:numPr>
        <w:ind w:left="1134" w:hanging="1134"/>
        <w:outlineLvl w:val="1"/>
        <w:rPr>
          <w:b/>
        </w:rPr>
      </w:pPr>
      <w:bookmarkStart w:id="129" w:name="_Toc422209994"/>
      <w:bookmarkStart w:id="130" w:name="_Toc422226814"/>
      <w:bookmarkStart w:id="131" w:name="_Toc422244166"/>
      <w:r w:rsidRPr="00512BE7">
        <w:rPr>
          <w:b/>
        </w:rPr>
        <w:t xml:space="preserve">Публикация извещения о проведении </w:t>
      </w:r>
      <w:r w:rsidR="00E8142F" w:rsidRPr="00512BE7">
        <w:rPr>
          <w:b/>
        </w:rPr>
        <w:t>закупки</w:t>
      </w:r>
      <w:bookmarkEnd w:id="129"/>
      <w:bookmarkEnd w:id="130"/>
      <w:bookmarkEnd w:id="131"/>
    </w:p>
    <w:p w:rsidR="004B3C7D" w:rsidRPr="00BE1B61" w:rsidRDefault="000B0730" w:rsidP="009A413F">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9A413F">
      <w:pPr>
        <w:pStyle w:val="af8"/>
        <w:numPr>
          <w:ilvl w:val="1"/>
          <w:numId w:val="44"/>
        </w:numPr>
        <w:ind w:left="1134" w:hanging="1134"/>
        <w:contextualSpacing w:val="0"/>
        <w:outlineLvl w:val="1"/>
        <w:rPr>
          <w:b/>
        </w:rPr>
      </w:pPr>
      <w:bookmarkStart w:id="132" w:name="_Toc422209995"/>
      <w:bookmarkStart w:id="133" w:name="_Toc422226815"/>
      <w:bookmarkStart w:id="134" w:name="_Toc422244167"/>
      <w:r w:rsidRPr="002E2BE8">
        <w:rPr>
          <w:b/>
        </w:rPr>
        <w:t xml:space="preserve">Предоставление </w:t>
      </w:r>
      <w:r w:rsidR="00350B76">
        <w:rPr>
          <w:b/>
        </w:rPr>
        <w:t>Закупочной</w:t>
      </w:r>
      <w:r w:rsidRPr="002E2BE8">
        <w:rPr>
          <w:b/>
        </w:rPr>
        <w:t xml:space="preserve"> документации</w:t>
      </w:r>
      <w:bookmarkEnd w:id="132"/>
      <w:bookmarkEnd w:id="133"/>
      <w:bookmarkEnd w:id="134"/>
    </w:p>
    <w:p w:rsidR="001638D5" w:rsidRPr="002E2BE8" w:rsidRDefault="00350B76" w:rsidP="009A413F">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9A413F">
      <w:pPr>
        <w:pStyle w:val="af8"/>
        <w:numPr>
          <w:ilvl w:val="2"/>
          <w:numId w:val="44"/>
        </w:numPr>
        <w:ind w:left="1134" w:hanging="1134"/>
        <w:contextualSpacing w:val="0"/>
        <w:jc w:val="both"/>
      </w:pPr>
      <w:bookmarkStart w:id="13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9A413F">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9A413F">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w:t>
      </w:r>
      <w:r w:rsidR="008E4B98">
        <w:lastRenderedPageBreak/>
        <w:t xml:space="preserve">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9A413F">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9A413F">
      <w:pPr>
        <w:pStyle w:val="af8"/>
        <w:numPr>
          <w:ilvl w:val="1"/>
          <w:numId w:val="44"/>
        </w:numPr>
        <w:ind w:left="1134" w:hanging="1134"/>
        <w:contextualSpacing w:val="0"/>
        <w:outlineLvl w:val="1"/>
        <w:rPr>
          <w:b/>
        </w:rPr>
      </w:pPr>
      <w:bookmarkStart w:id="136" w:name="_Toc422209996"/>
      <w:bookmarkStart w:id="137" w:name="_Toc422226816"/>
      <w:bookmarkStart w:id="138" w:name="_Toc422244168"/>
      <w:r w:rsidRPr="002E2BE8">
        <w:rPr>
          <w:b/>
        </w:rPr>
        <w:t xml:space="preserve">Изучение </w:t>
      </w:r>
      <w:r w:rsidR="00350B76">
        <w:rPr>
          <w:b/>
        </w:rPr>
        <w:t>закупочной</w:t>
      </w:r>
      <w:r w:rsidRPr="002E2BE8">
        <w:rPr>
          <w:b/>
        </w:rPr>
        <w:t xml:space="preserve"> документации</w:t>
      </w:r>
      <w:bookmarkEnd w:id="136"/>
      <w:bookmarkEnd w:id="137"/>
      <w:bookmarkEnd w:id="138"/>
    </w:p>
    <w:p w:rsidR="003A3D2E" w:rsidRPr="002E2BE8" w:rsidRDefault="003A3D2E" w:rsidP="009A413F">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9A413F">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9A413F">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9A413F">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9A413F">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Pr="002E2BE8" w:rsidRDefault="00782841" w:rsidP="009A413F">
      <w:pPr>
        <w:pStyle w:val="af8"/>
        <w:numPr>
          <w:ilvl w:val="1"/>
          <w:numId w:val="44"/>
        </w:numPr>
        <w:ind w:left="1134" w:hanging="1134"/>
        <w:contextualSpacing w:val="0"/>
        <w:outlineLvl w:val="1"/>
        <w:rPr>
          <w:b/>
        </w:rPr>
      </w:pPr>
      <w:bookmarkStart w:id="139" w:name="_Toc422209998"/>
      <w:bookmarkStart w:id="140" w:name="_Toc422226818"/>
      <w:bookmarkStart w:id="141"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p>
    <w:p w:rsidR="004A0151" w:rsidRPr="000E0583" w:rsidRDefault="0047569A" w:rsidP="009A413F">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9A413F">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 xml:space="preserve">внесении </w:t>
      </w:r>
      <w:r w:rsidR="00405086">
        <w:lastRenderedPageBreak/>
        <w:t>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9A413F">
      <w:pPr>
        <w:pStyle w:val="af8"/>
        <w:numPr>
          <w:ilvl w:val="1"/>
          <w:numId w:val="44"/>
        </w:numPr>
        <w:ind w:left="1134" w:hanging="1134"/>
        <w:contextualSpacing w:val="0"/>
        <w:outlineLvl w:val="1"/>
        <w:rPr>
          <w:b/>
        </w:rPr>
      </w:pPr>
      <w:bookmarkStart w:id="142" w:name="_Toc422209999"/>
      <w:bookmarkStart w:id="143" w:name="_Toc422226819"/>
      <w:bookmarkStart w:id="144" w:name="_Toc422244171"/>
      <w:r w:rsidRPr="002E2BE8">
        <w:rPr>
          <w:b/>
        </w:rPr>
        <w:t xml:space="preserve">Затраты на участие в </w:t>
      </w:r>
      <w:r w:rsidR="00E8142F">
        <w:rPr>
          <w:b/>
        </w:rPr>
        <w:t>закупке</w:t>
      </w:r>
      <w:bookmarkEnd w:id="142"/>
      <w:bookmarkEnd w:id="143"/>
      <w:bookmarkEnd w:id="144"/>
    </w:p>
    <w:p w:rsidR="005B5145" w:rsidRPr="002E2BE8" w:rsidRDefault="00FF6519" w:rsidP="009A413F">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9A413F">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9A413F">
      <w:pPr>
        <w:pStyle w:val="af8"/>
        <w:numPr>
          <w:ilvl w:val="1"/>
          <w:numId w:val="44"/>
        </w:numPr>
        <w:ind w:left="1134" w:hanging="1134"/>
        <w:contextualSpacing w:val="0"/>
        <w:outlineLvl w:val="1"/>
        <w:rPr>
          <w:b/>
        </w:rPr>
      </w:pPr>
      <w:bookmarkStart w:id="145" w:name="_Toc422210000"/>
      <w:bookmarkStart w:id="146" w:name="_Toc422226820"/>
      <w:bookmarkStart w:id="147" w:name="_Toc422244172"/>
      <w:r w:rsidRPr="00FB0409">
        <w:rPr>
          <w:b/>
        </w:rPr>
        <w:t xml:space="preserve">Отказ от </w:t>
      </w:r>
      <w:r w:rsidR="00E8142F" w:rsidRPr="00FB0409">
        <w:rPr>
          <w:b/>
        </w:rPr>
        <w:t>закупки</w:t>
      </w:r>
      <w:bookmarkEnd w:id="145"/>
      <w:bookmarkEnd w:id="146"/>
      <w:bookmarkEnd w:id="147"/>
    </w:p>
    <w:p w:rsidR="005B5145" w:rsidRDefault="005B5145" w:rsidP="009A413F">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9A413F">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9A413F">
      <w:pPr>
        <w:pStyle w:val="af8"/>
        <w:numPr>
          <w:ilvl w:val="1"/>
          <w:numId w:val="44"/>
        </w:numPr>
        <w:ind w:left="1134" w:hanging="1134"/>
        <w:contextualSpacing w:val="0"/>
        <w:outlineLvl w:val="1"/>
        <w:rPr>
          <w:b/>
        </w:rPr>
      </w:pPr>
      <w:bookmarkStart w:id="148" w:name="_Toc422210001"/>
      <w:bookmarkStart w:id="149" w:name="_Toc422226821"/>
      <w:bookmarkStart w:id="150" w:name="_Toc422244173"/>
      <w:r w:rsidRPr="002E2BE8">
        <w:rPr>
          <w:b/>
        </w:rPr>
        <w:t xml:space="preserve">Возврат заявок на участие в </w:t>
      </w:r>
      <w:r w:rsidR="00E8142F">
        <w:rPr>
          <w:b/>
        </w:rPr>
        <w:t>закупке</w:t>
      </w:r>
      <w:bookmarkEnd w:id="148"/>
      <w:bookmarkEnd w:id="149"/>
      <w:bookmarkEnd w:id="150"/>
    </w:p>
    <w:p w:rsidR="00240AA5" w:rsidRDefault="00AC5B24" w:rsidP="009A413F">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9A413F">
      <w:pPr>
        <w:pStyle w:val="af8"/>
        <w:numPr>
          <w:ilvl w:val="1"/>
          <w:numId w:val="44"/>
        </w:numPr>
        <w:ind w:left="1134" w:hanging="1134"/>
        <w:contextualSpacing w:val="0"/>
        <w:outlineLvl w:val="1"/>
        <w:rPr>
          <w:b/>
        </w:rPr>
      </w:pPr>
      <w:bookmarkStart w:id="151" w:name="_Toc422210002"/>
      <w:bookmarkStart w:id="152" w:name="_Toc422226822"/>
      <w:bookmarkStart w:id="153" w:name="_Toc422244174"/>
      <w:r w:rsidRPr="002E2BE8">
        <w:rPr>
          <w:b/>
        </w:rPr>
        <w:t xml:space="preserve">Обеспечение исполнения обязательств, связанных с подачей заявки на участие в </w:t>
      </w:r>
      <w:r>
        <w:rPr>
          <w:b/>
        </w:rPr>
        <w:t>закупке</w:t>
      </w:r>
      <w:bookmarkEnd w:id="151"/>
      <w:bookmarkEnd w:id="152"/>
      <w:bookmarkEnd w:id="153"/>
    </w:p>
    <w:p w:rsidR="0098123B" w:rsidRPr="002E2BE8" w:rsidRDefault="0098123B" w:rsidP="009A413F">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9A413F">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9A413F">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4" w:name="_Toc132091784"/>
      <w:bookmarkEnd w:id="154"/>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5" w:name="_Toc132091785"/>
      <w:bookmarkEnd w:id="155"/>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1"/>
      <w:r w:rsidRPr="002E2BE8">
        <w:rPr>
          <w:rStyle w:val="FontStyle128"/>
          <w:sz w:val="24"/>
          <w:szCs w:val="24"/>
        </w:rPr>
        <w:t>Сумма банковской гарантии должна быть выражена в российских рублях.</w:t>
      </w:r>
      <w:bookmarkStart w:id="157" w:name="_Toc132091786"/>
      <w:bookmarkEnd w:id="156"/>
      <w:bookmarkEnd w:id="157"/>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9" w:name="_Toc132091787"/>
      <w:bookmarkEnd w:id="158"/>
      <w:bookmarkEnd w:id="159"/>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1" w:name="_Toc132091788"/>
      <w:bookmarkEnd w:id="160"/>
      <w:bookmarkEnd w:id="161"/>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3" w:name="_Toc132091789"/>
      <w:bookmarkEnd w:id="162"/>
      <w:bookmarkEnd w:id="163"/>
    </w:p>
    <w:p w:rsidR="0098123B" w:rsidRPr="002E2BE8" w:rsidRDefault="0098123B" w:rsidP="009A413F">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4" w:name="_Toc132091790"/>
      <w:bookmarkEnd w:id="164"/>
    </w:p>
    <w:p w:rsidR="0098123B" w:rsidRPr="002E2BE8" w:rsidRDefault="0098123B" w:rsidP="009A413F">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5" w:name="_Toc132091791"/>
      <w:bookmarkEnd w:id="165"/>
    </w:p>
    <w:p w:rsidR="0098123B" w:rsidRPr="00AC3796" w:rsidRDefault="0098123B" w:rsidP="009A413F">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9A413F">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6" w:name="_Toc132091793"/>
      <w:bookmarkEnd w:id="166"/>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7" w:name="_Toc132091794"/>
      <w:bookmarkEnd w:id="167"/>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8" w:name="_Toc132091795"/>
      <w:bookmarkEnd w:id="168"/>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69" w:name="_Toc132091796"/>
      <w:bookmarkEnd w:id="169"/>
    </w:p>
    <w:p w:rsidR="0098123B" w:rsidRPr="002E2BE8"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1" w:name="_Toc132091798"/>
      <w:bookmarkEnd w:id="170"/>
      <w:bookmarkEnd w:id="171"/>
    </w:p>
    <w:p w:rsidR="0098123B" w:rsidRDefault="0098123B"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9A413F">
      <w:pPr>
        <w:pStyle w:val="af8"/>
        <w:numPr>
          <w:ilvl w:val="2"/>
          <w:numId w:val="44"/>
        </w:numPr>
        <w:ind w:left="1134" w:hanging="1134"/>
        <w:jc w:val="both"/>
      </w:pPr>
      <w:r>
        <w:t>Соглашение о неустойке:</w:t>
      </w:r>
    </w:p>
    <w:p w:rsidR="00BA5F40" w:rsidRDefault="00BA5F40" w:rsidP="009A413F">
      <w:pPr>
        <w:pStyle w:val="af8"/>
        <w:numPr>
          <w:ilvl w:val="3"/>
          <w:numId w:val="44"/>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9A413F">
      <w:pPr>
        <w:pStyle w:val="af8"/>
        <w:numPr>
          <w:ilvl w:val="3"/>
          <w:numId w:val="4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9A413F">
      <w:pPr>
        <w:pStyle w:val="af6"/>
        <w:numPr>
          <w:ilvl w:val="4"/>
          <w:numId w:val="52"/>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9A413F">
      <w:pPr>
        <w:pStyle w:val="af6"/>
        <w:numPr>
          <w:ilvl w:val="4"/>
          <w:numId w:val="52"/>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9A413F">
      <w:pPr>
        <w:pStyle w:val="af6"/>
        <w:numPr>
          <w:ilvl w:val="4"/>
          <w:numId w:val="52"/>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9A413F">
      <w:pPr>
        <w:pStyle w:val="af6"/>
        <w:numPr>
          <w:ilvl w:val="3"/>
          <w:numId w:val="4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9A413F">
      <w:pPr>
        <w:pStyle w:val="af6"/>
        <w:numPr>
          <w:ilvl w:val="3"/>
          <w:numId w:val="44"/>
        </w:numPr>
        <w:tabs>
          <w:tab w:val="left" w:pos="540"/>
          <w:tab w:val="left" w:pos="567"/>
        </w:tabs>
        <w:spacing w:after="120" w:line="240" w:lineRule="auto"/>
        <w:ind w:left="1134" w:hanging="1134"/>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F07DE9">
      <w:pPr>
        <w:pStyle w:val="Style23"/>
        <w:widowControl/>
        <w:tabs>
          <w:tab w:val="left" w:pos="1134"/>
        </w:tabs>
        <w:ind w:left="1134" w:right="58" w:hanging="1134"/>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rsidRPr="00BA5F40">
        <w:rPr>
          <w:rStyle w:val="FontStyle128"/>
          <w:sz w:val="24"/>
          <w:szCs w:val="24"/>
        </w:rPr>
        <w:t>::</w:t>
      </w:r>
      <w:proofErr w:type="gramEnd"/>
    </w:p>
    <w:p w:rsidR="00F07DE9" w:rsidRPr="00D87F6E" w:rsidRDefault="00BA5F40" w:rsidP="009A413F">
      <w:pPr>
        <w:pStyle w:val="af8"/>
        <w:widowControl/>
        <w:numPr>
          <w:ilvl w:val="0"/>
          <w:numId w:val="43"/>
        </w:numPr>
        <w:jc w:val="both"/>
        <w:rPr>
          <w:rFonts w:eastAsiaTheme="minorHAnsi"/>
          <w:lang w:eastAsia="en-US"/>
        </w:rPr>
      </w:pPr>
      <w:r w:rsidRPr="00BA5F40">
        <w:rPr>
          <w:rStyle w:val="FontStyle128"/>
          <w:sz w:val="24"/>
          <w:szCs w:val="24"/>
        </w:rPr>
        <w:tab/>
      </w:r>
      <w:r w:rsidR="00F07DE9" w:rsidRPr="00564CA0">
        <w:rPr>
          <w:rStyle w:val="FontStyle128"/>
          <w:sz w:val="24"/>
          <w:szCs w:val="24"/>
        </w:rPr>
        <w:t xml:space="preserve">обеспечительный платеж - в течение </w:t>
      </w:r>
      <w:r w:rsidR="00F07DE9">
        <w:rPr>
          <w:rStyle w:val="FontStyle128"/>
          <w:sz w:val="24"/>
          <w:szCs w:val="24"/>
        </w:rPr>
        <w:t>7</w:t>
      </w:r>
      <w:r w:rsidR="00F07DE9" w:rsidRPr="00564CA0">
        <w:rPr>
          <w:rStyle w:val="FontStyle128"/>
          <w:sz w:val="24"/>
          <w:szCs w:val="24"/>
        </w:rPr>
        <w:t xml:space="preserve"> (</w:t>
      </w:r>
      <w:r w:rsidR="00F07DE9">
        <w:rPr>
          <w:rStyle w:val="FontStyle128"/>
          <w:sz w:val="24"/>
          <w:szCs w:val="24"/>
        </w:rPr>
        <w:t>семи</w:t>
      </w:r>
      <w:r w:rsidR="00F07DE9"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F07DE9">
        <w:rPr>
          <w:rStyle w:val="FontStyle128"/>
          <w:sz w:val="24"/>
          <w:szCs w:val="24"/>
        </w:rPr>
        <w:t>закупки</w:t>
      </w:r>
      <w:r w:rsidR="00F07DE9"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F07DE9">
        <w:rPr>
          <w:rStyle w:val="FontStyle128"/>
          <w:sz w:val="24"/>
          <w:szCs w:val="24"/>
        </w:rPr>
        <w:t>закупки</w:t>
      </w:r>
      <w:r w:rsidR="00F07DE9" w:rsidRPr="00564CA0">
        <w:rPr>
          <w:rStyle w:val="FontStyle128"/>
          <w:sz w:val="24"/>
          <w:szCs w:val="24"/>
        </w:rPr>
        <w:t xml:space="preserve"> и подписан уполномоченным на то лицом.</w:t>
      </w:r>
    </w:p>
    <w:p w:rsidR="00F07DE9" w:rsidRDefault="00F07DE9" w:rsidP="009A413F">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F07DE9" w:rsidRPr="00EF3462" w:rsidRDefault="00F07DE9" w:rsidP="009A413F">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A5FE9" w:rsidRPr="00F247F2">
        <w:rPr>
          <w:i/>
          <w:iCs/>
        </w:rPr>
        <w:t>протокола по экспертизе справки о цепочке собственников Победителя</w:t>
      </w:r>
      <w:r w:rsidR="001A5FE9">
        <w:rPr>
          <w:i/>
          <w:iCs/>
        </w:rPr>
        <w:t>.</w:t>
      </w:r>
    </w:p>
    <w:p w:rsidR="00BA5F40" w:rsidRDefault="00F07DE9" w:rsidP="00F07DE9">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9A413F">
      <w:pPr>
        <w:pStyle w:val="af8"/>
        <w:numPr>
          <w:ilvl w:val="1"/>
          <w:numId w:val="44"/>
        </w:numPr>
        <w:ind w:left="1134" w:hanging="1134"/>
        <w:contextualSpacing w:val="0"/>
        <w:outlineLvl w:val="1"/>
        <w:rPr>
          <w:b/>
        </w:rPr>
      </w:pPr>
      <w:bookmarkStart w:id="172" w:name="_Toc132091792"/>
      <w:bookmarkStart w:id="173" w:name="_Ref316304084"/>
      <w:bookmarkStart w:id="174" w:name="_Toc422210003"/>
      <w:bookmarkStart w:id="175" w:name="_Toc422226823"/>
      <w:bookmarkStart w:id="176" w:name="_Toc422244175"/>
      <w:bookmarkEnd w:id="172"/>
      <w:r w:rsidRPr="002E2BE8">
        <w:rPr>
          <w:b/>
        </w:rPr>
        <w:t xml:space="preserve">Подача и прием заявок </w:t>
      </w:r>
      <w:r w:rsidR="00767EEF" w:rsidRPr="002E2BE8">
        <w:rPr>
          <w:b/>
        </w:rPr>
        <w:t xml:space="preserve">на участие в </w:t>
      </w:r>
      <w:bookmarkEnd w:id="173"/>
      <w:r w:rsidR="00E8142F">
        <w:rPr>
          <w:b/>
        </w:rPr>
        <w:t>закупке</w:t>
      </w:r>
      <w:bookmarkEnd w:id="174"/>
      <w:bookmarkEnd w:id="175"/>
      <w:bookmarkEnd w:id="176"/>
    </w:p>
    <w:p w:rsidR="00767EEF" w:rsidRPr="002E2BE8" w:rsidRDefault="00767EEF" w:rsidP="009A413F">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9A413F">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9A413F">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9A413F">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9A413F">
      <w:pPr>
        <w:pStyle w:val="af8"/>
        <w:numPr>
          <w:ilvl w:val="2"/>
          <w:numId w:val="44"/>
        </w:numPr>
        <w:ind w:left="1134" w:hanging="1134"/>
        <w:contextualSpacing w:val="0"/>
        <w:jc w:val="both"/>
      </w:pPr>
      <w:bookmarkStart w:id="177" w:name="_Ref300316686"/>
      <w:r w:rsidRPr="002E2BE8">
        <w:t>На каждом из этих конвертов необходимо указать следующие сведения:</w:t>
      </w:r>
      <w:bookmarkEnd w:id="177"/>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9A413F">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9A413F">
      <w:pPr>
        <w:pStyle w:val="af8"/>
        <w:numPr>
          <w:ilvl w:val="2"/>
          <w:numId w:val="44"/>
        </w:numPr>
        <w:ind w:left="1134" w:hanging="1134"/>
        <w:contextualSpacing w:val="0"/>
        <w:jc w:val="both"/>
      </w:pPr>
      <w:bookmarkStart w:id="17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 xml:space="preserve">помещаются в один внешний конверт, который также должен быть надежно запечатан. На внешнем </w:t>
      </w:r>
      <w:r w:rsidRPr="002E2BE8">
        <w:lastRenderedPageBreak/>
        <w:t>конверте указывается следующая информация:</w:t>
      </w:r>
      <w:bookmarkEnd w:id="178"/>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9A413F">
      <w:pPr>
        <w:pStyle w:val="af8"/>
        <w:numPr>
          <w:ilvl w:val="2"/>
          <w:numId w:val="44"/>
        </w:numPr>
        <w:ind w:left="1134" w:hanging="1134"/>
        <w:contextualSpacing w:val="0"/>
        <w:jc w:val="both"/>
      </w:pPr>
      <w:bookmarkStart w:id="179"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9"/>
    </w:p>
    <w:p w:rsidR="00F471C3" w:rsidRDefault="00F471C3" w:rsidP="009A413F">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9A413F">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9A413F">
      <w:pPr>
        <w:pStyle w:val="af8"/>
        <w:numPr>
          <w:ilvl w:val="1"/>
          <w:numId w:val="44"/>
        </w:numPr>
        <w:ind w:left="1134" w:hanging="1134"/>
        <w:contextualSpacing w:val="0"/>
        <w:outlineLvl w:val="1"/>
        <w:rPr>
          <w:b/>
        </w:rPr>
      </w:pPr>
      <w:bookmarkStart w:id="180" w:name="_Toc422210004"/>
      <w:bookmarkStart w:id="181" w:name="_Toc422226824"/>
      <w:bookmarkStart w:id="18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0"/>
      <w:bookmarkEnd w:id="181"/>
      <w:bookmarkEnd w:id="182"/>
    </w:p>
    <w:p w:rsidR="00767EEF" w:rsidRPr="002E2BE8" w:rsidRDefault="00912884" w:rsidP="009A413F">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9A413F">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9A413F">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9A413F">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9A413F">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9A413F">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9A413F">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w:t>
      </w:r>
      <w:r w:rsidRPr="002E2BE8">
        <w:lastRenderedPageBreak/>
        <w:t>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9A413F">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9A413F">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9A413F">
      <w:pPr>
        <w:pStyle w:val="af8"/>
        <w:numPr>
          <w:ilvl w:val="1"/>
          <w:numId w:val="44"/>
        </w:numPr>
        <w:ind w:left="1134" w:hanging="1134"/>
        <w:contextualSpacing w:val="0"/>
        <w:outlineLvl w:val="1"/>
        <w:rPr>
          <w:b/>
        </w:rPr>
      </w:pPr>
      <w:bookmarkStart w:id="183" w:name="_Ref55280448"/>
      <w:bookmarkStart w:id="184" w:name="_Toc55285352"/>
      <w:bookmarkStart w:id="185" w:name="_Toc55305384"/>
      <w:bookmarkStart w:id="186" w:name="_Toc57314655"/>
      <w:bookmarkStart w:id="187" w:name="_Toc69728969"/>
      <w:bookmarkStart w:id="188" w:name="_Toc309202892"/>
      <w:bookmarkStart w:id="189" w:name="_Toc422210005"/>
      <w:bookmarkStart w:id="190" w:name="_Toc422226825"/>
      <w:bookmarkStart w:id="191" w:name="_Toc422244177"/>
      <w:r w:rsidRPr="002E2BE8">
        <w:rPr>
          <w:b/>
        </w:rPr>
        <w:t>Вскрытие поступивших конвертов</w:t>
      </w:r>
      <w:bookmarkEnd w:id="183"/>
      <w:bookmarkEnd w:id="184"/>
      <w:bookmarkEnd w:id="185"/>
      <w:bookmarkEnd w:id="186"/>
      <w:bookmarkEnd w:id="187"/>
      <w:bookmarkEnd w:id="188"/>
      <w:bookmarkEnd w:id="189"/>
      <w:bookmarkEnd w:id="190"/>
      <w:bookmarkEnd w:id="191"/>
    </w:p>
    <w:p w:rsidR="001659FE" w:rsidRDefault="001659FE" w:rsidP="009A413F">
      <w:pPr>
        <w:pStyle w:val="af8"/>
        <w:numPr>
          <w:ilvl w:val="2"/>
          <w:numId w:val="44"/>
        </w:numPr>
        <w:ind w:left="1134" w:hanging="1134"/>
        <w:contextualSpacing w:val="0"/>
        <w:jc w:val="both"/>
      </w:pPr>
      <w:bookmarkStart w:id="192"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9A413F">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3" w:name="_Ref56222030"/>
      <w:bookmarkEnd w:id="192"/>
      <w:r w:rsidRPr="002E2BE8">
        <w:t>.</w:t>
      </w:r>
    </w:p>
    <w:p w:rsidR="00BC27A7" w:rsidRPr="002E2BE8" w:rsidRDefault="00DB0502" w:rsidP="009A413F">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9A413F">
      <w:pPr>
        <w:pStyle w:val="af8"/>
        <w:numPr>
          <w:ilvl w:val="2"/>
          <w:numId w:val="44"/>
        </w:numPr>
        <w:ind w:left="1134" w:hanging="1134"/>
        <w:contextualSpacing w:val="0"/>
        <w:jc w:val="both"/>
      </w:pPr>
      <w:bookmarkStart w:id="19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4"/>
    </w:p>
    <w:p w:rsidR="00BC27A7" w:rsidRPr="002E2BE8" w:rsidRDefault="00BC27A7"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9A413F">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9A413F">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9A413F">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lastRenderedPageBreak/>
        <w:t xml:space="preserve">закупка </w:t>
      </w:r>
      <w:r w:rsidRPr="00017DBF">
        <w:t>признается несостоявш</w:t>
      </w:r>
      <w:r w:rsidR="00FF4DD1" w:rsidRPr="00017DBF">
        <w:t>ей</w:t>
      </w:r>
      <w:r w:rsidRPr="00017DBF">
        <w:t>ся.</w:t>
      </w:r>
    </w:p>
    <w:p w:rsidR="006E547A" w:rsidRPr="00017DBF" w:rsidRDefault="006E547A" w:rsidP="009A413F">
      <w:pPr>
        <w:pStyle w:val="af8"/>
        <w:numPr>
          <w:ilvl w:val="2"/>
          <w:numId w:val="44"/>
        </w:numPr>
        <w:ind w:left="1134" w:hanging="1134"/>
        <w:contextualSpacing w:val="0"/>
        <w:jc w:val="both"/>
      </w:pPr>
      <w:r>
        <w:t>В случае</w:t>
      </w:r>
      <w:proofErr w:type="gramStart"/>
      <w:r>
        <w:t>,</w:t>
      </w:r>
      <w:proofErr w:type="gramEnd"/>
      <w:r>
        <w:t xml:space="preserve">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9A413F">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6E547A" w:rsidRDefault="00F60B69" w:rsidP="009A413F">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14</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273876" w:rsidRPr="002E2BE8" w:rsidRDefault="00273876" w:rsidP="009A413F">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9A413F">
      <w:pPr>
        <w:pStyle w:val="af8"/>
        <w:numPr>
          <w:ilvl w:val="1"/>
          <w:numId w:val="44"/>
        </w:numPr>
        <w:ind w:left="1134" w:hanging="1134"/>
        <w:contextualSpacing w:val="0"/>
        <w:outlineLvl w:val="1"/>
        <w:rPr>
          <w:b/>
        </w:rPr>
      </w:pPr>
      <w:bookmarkStart w:id="195" w:name="_Toc422210006"/>
      <w:bookmarkStart w:id="196" w:name="_Toc422226826"/>
      <w:bookmarkStart w:id="197" w:name="_Toc422244178"/>
      <w:r w:rsidRPr="002E2BE8">
        <w:rPr>
          <w:b/>
        </w:rPr>
        <w:t xml:space="preserve">Опоздавшие заявки на участие в </w:t>
      </w:r>
      <w:r w:rsidR="00E8142F">
        <w:rPr>
          <w:b/>
        </w:rPr>
        <w:t>закупке</w:t>
      </w:r>
      <w:bookmarkEnd w:id="195"/>
      <w:bookmarkEnd w:id="196"/>
      <w:bookmarkEnd w:id="197"/>
    </w:p>
    <w:p w:rsidR="00C65AD1" w:rsidRDefault="00C65AD1" w:rsidP="009A413F">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9A413F">
      <w:pPr>
        <w:pStyle w:val="af8"/>
        <w:numPr>
          <w:ilvl w:val="1"/>
          <w:numId w:val="44"/>
        </w:numPr>
        <w:ind w:left="1134" w:hanging="1134"/>
        <w:contextualSpacing w:val="0"/>
        <w:outlineLvl w:val="1"/>
        <w:rPr>
          <w:b/>
        </w:rPr>
      </w:pPr>
      <w:bookmarkStart w:id="198" w:name="_Toc422210007"/>
      <w:bookmarkStart w:id="199" w:name="_Toc422226827"/>
      <w:bookmarkStart w:id="20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8"/>
      <w:bookmarkEnd w:id="199"/>
      <w:bookmarkEnd w:id="200"/>
    </w:p>
    <w:p w:rsidR="003C6E40" w:rsidRPr="00C762D4" w:rsidRDefault="003C6E40" w:rsidP="009A413F">
      <w:pPr>
        <w:pStyle w:val="af8"/>
        <w:numPr>
          <w:ilvl w:val="2"/>
          <w:numId w:val="44"/>
        </w:numPr>
        <w:ind w:left="1134" w:hanging="1134"/>
        <w:contextualSpacing w:val="0"/>
        <w:jc w:val="both"/>
        <w:rPr>
          <w:u w:val="single"/>
        </w:rPr>
      </w:pPr>
      <w:r w:rsidRPr="00C762D4">
        <w:rPr>
          <w:u w:val="single"/>
        </w:rPr>
        <w:t>Общие положения</w:t>
      </w:r>
    </w:p>
    <w:p w:rsidR="003C6E40" w:rsidRPr="002E2BE8" w:rsidRDefault="00C969F1" w:rsidP="009A413F">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9A413F">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9A413F">
      <w:pPr>
        <w:pStyle w:val="af8"/>
        <w:numPr>
          <w:ilvl w:val="3"/>
          <w:numId w:val="44"/>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9A413F">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9A413F">
      <w:pPr>
        <w:pStyle w:val="af8"/>
        <w:numPr>
          <w:ilvl w:val="3"/>
          <w:numId w:val="44"/>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9A413F">
      <w:pPr>
        <w:pStyle w:val="af8"/>
        <w:numPr>
          <w:ilvl w:val="2"/>
          <w:numId w:val="4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9A413F">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9A413F">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9A413F">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9A413F">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9A413F">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9A413F">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9A413F">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9A413F">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043A03" w:rsidRDefault="00F53C07" w:rsidP="009A413F">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w:t>
      </w:r>
      <w:r w:rsidR="009625CD" w:rsidRPr="0003284E">
        <w:rPr>
          <w:snapToGrid w:val="0"/>
          <w:color w:val="000000"/>
        </w:rPr>
        <w:lastRenderedPageBreak/>
        <w:t xml:space="preserve">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043A03" w:rsidRPr="00D911D4" w:rsidRDefault="00043A03" w:rsidP="009A413F">
      <w:pPr>
        <w:pStyle w:val="af8"/>
        <w:numPr>
          <w:ilvl w:val="0"/>
          <w:numId w:val="4"/>
        </w:numPr>
        <w:ind w:left="1701" w:hanging="424"/>
        <w:jc w:val="both"/>
        <w:rPr>
          <w:rStyle w:val="FontStyle128"/>
          <w:color w:val="auto"/>
          <w:sz w:val="24"/>
        </w:rPr>
      </w:pPr>
      <w:r w:rsidRPr="00785BD1">
        <w:t xml:space="preserve">не </w:t>
      </w:r>
      <w:r>
        <w:t xml:space="preserve">соответствия данных, указанных Потенциальным участником, в Декларации </w:t>
      </w:r>
      <w:r w:rsidRPr="0003284E">
        <w:rPr>
          <w:snapToGrid w:val="0"/>
          <w:color w:val="000000"/>
        </w:rPr>
        <w:t xml:space="preserve">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9A413F">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9A413F">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9A413F">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9A413F">
      <w:pPr>
        <w:pStyle w:val="af8"/>
        <w:numPr>
          <w:ilvl w:val="0"/>
          <w:numId w:val="4"/>
        </w:numPr>
        <w:ind w:hanging="503"/>
        <w:jc w:val="both"/>
        <w:rPr>
          <w:rStyle w:val="FontStyle128"/>
          <w:rFonts w:eastAsiaTheme="majorEastAsia"/>
        </w:rPr>
      </w:pPr>
      <w:proofErr w:type="gramStart"/>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003B0649" w:rsidRPr="00C70A62">
        <w:rPr>
          <w:rStyle w:val="FontStyle128"/>
          <w:rFonts w:eastAsiaTheme="majorEastAsia"/>
          <w:sz w:val="24"/>
          <w:szCs w:val="24"/>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9A413F">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9A413F">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9A413F">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w:t>
      </w:r>
      <w:r w:rsidR="003C6E40" w:rsidRPr="002E2BE8">
        <w:lastRenderedPageBreak/>
        <w:t xml:space="preserve">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9A413F">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9A413F">
      <w:pPr>
        <w:pStyle w:val="af8"/>
        <w:numPr>
          <w:ilvl w:val="3"/>
          <w:numId w:val="44"/>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9A413F">
      <w:pPr>
        <w:pStyle w:val="af8"/>
        <w:numPr>
          <w:ilvl w:val="2"/>
          <w:numId w:val="44"/>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9A413F">
      <w:pPr>
        <w:pStyle w:val="af8"/>
        <w:numPr>
          <w:ilvl w:val="3"/>
          <w:numId w:val="44"/>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9A413F">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9A413F">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9A413F">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9A413F">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9A413F">
      <w:pPr>
        <w:pStyle w:val="af8"/>
        <w:numPr>
          <w:ilvl w:val="3"/>
          <w:numId w:val="44"/>
        </w:numPr>
        <w:ind w:left="1134" w:hanging="1134"/>
        <w:jc w:val="both"/>
      </w:pPr>
      <w:r>
        <w:t xml:space="preserve">Предложения Участника закупки по увеличению цены заявки на участие в </w:t>
      </w:r>
      <w:r>
        <w:lastRenderedPageBreak/>
        <w:t>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9A413F">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9A413F">
      <w:pPr>
        <w:pStyle w:val="af8"/>
        <w:numPr>
          <w:ilvl w:val="3"/>
          <w:numId w:val="44"/>
        </w:numPr>
        <w:ind w:left="1134" w:hanging="1134"/>
        <w:jc w:val="both"/>
      </w:pPr>
      <w:bookmarkStart w:id="201"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2" w:name="_Ref68456017"/>
      <w:bookmarkEnd w:id="201"/>
      <w:proofErr w:type="gramEnd"/>
    </w:p>
    <w:bookmarkEnd w:id="202"/>
    <w:p w:rsidR="00D042A8" w:rsidRDefault="00D042A8" w:rsidP="009A413F">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9A413F">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9A413F">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9A413F">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w:t>
      </w:r>
      <w:r>
        <w:lastRenderedPageBreak/>
        <w:t xml:space="preserve">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9A413F">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9A413F">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D042A8" w:rsidRDefault="00D042A8" w:rsidP="009A413F">
      <w:pPr>
        <w:pStyle w:val="af8"/>
        <w:numPr>
          <w:ilvl w:val="3"/>
          <w:numId w:val="44"/>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9A413F">
      <w:pPr>
        <w:pStyle w:val="af8"/>
        <w:numPr>
          <w:ilvl w:val="2"/>
          <w:numId w:val="44"/>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9A413F">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9A413F">
      <w:pPr>
        <w:pStyle w:val="af8"/>
        <w:numPr>
          <w:ilvl w:val="3"/>
          <w:numId w:val="44"/>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9A413F">
      <w:pPr>
        <w:pStyle w:val="af8"/>
        <w:numPr>
          <w:ilvl w:val="1"/>
          <w:numId w:val="44"/>
        </w:numPr>
        <w:ind w:left="1134" w:hanging="1134"/>
        <w:contextualSpacing w:val="0"/>
        <w:jc w:val="both"/>
        <w:outlineLvl w:val="1"/>
        <w:rPr>
          <w:b/>
        </w:rPr>
      </w:pPr>
      <w:bookmarkStart w:id="203" w:name="_Toc422210008"/>
      <w:bookmarkStart w:id="204" w:name="_Toc422226828"/>
      <w:bookmarkStart w:id="20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3"/>
      <w:bookmarkEnd w:id="204"/>
      <w:bookmarkEnd w:id="205"/>
    </w:p>
    <w:p w:rsidR="00AA46C8" w:rsidRDefault="006D173C" w:rsidP="009A413F">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w:t>
      </w:r>
      <w:proofErr w:type="gramStart"/>
      <w:r w:rsidR="00614AB1">
        <w:t>формах</w:t>
      </w:r>
      <w:proofErr w:type="gramEnd"/>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9A413F">
      <w:pPr>
        <w:pStyle w:val="af8"/>
        <w:numPr>
          <w:ilvl w:val="2"/>
          <w:numId w:val="4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9A413F">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lastRenderedPageBreak/>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Default="00D66436" w:rsidP="009A413F">
      <w:pPr>
        <w:pStyle w:val="af8"/>
        <w:numPr>
          <w:ilvl w:val="2"/>
          <w:numId w:val="44"/>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8123C7" w:rsidRPr="002E2BE8" w:rsidRDefault="008123C7" w:rsidP="009A413F">
      <w:pPr>
        <w:pStyle w:val="af8"/>
        <w:numPr>
          <w:ilvl w:val="1"/>
          <w:numId w:val="44"/>
        </w:numPr>
        <w:ind w:left="1134" w:hanging="1134"/>
        <w:contextualSpacing w:val="0"/>
        <w:outlineLvl w:val="1"/>
        <w:rPr>
          <w:b/>
        </w:rPr>
      </w:pPr>
      <w:bookmarkStart w:id="206" w:name="_Toc422210010"/>
      <w:bookmarkStart w:id="207" w:name="_Toc422226830"/>
      <w:bookmarkStart w:id="208" w:name="_Toc422244182"/>
      <w:r w:rsidRPr="002E2BE8">
        <w:rPr>
          <w:b/>
        </w:rPr>
        <w:t>Обеспечение исполнения договора</w:t>
      </w:r>
      <w:bookmarkEnd w:id="206"/>
      <w:bookmarkEnd w:id="207"/>
      <w:bookmarkEnd w:id="208"/>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9A413F">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0F71EA" w:rsidRPr="006D173C" w:rsidRDefault="000F71EA" w:rsidP="00AA46C8">
      <w:pPr>
        <w:jc w:val="both"/>
      </w:pPr>
    </w:p>
    <w:p w:rsidR="00597AD3" w:rsidRPr="00B46027" w:rsidRDefault="00B46027" w:rsidP="00401210">
      <w:pPr>
        <w:pStyle w:val="1"/>
      </w:pPr>
      <w:bookmarkStart w:id="209" w:name="_Toc316294937"/>
      <w:bookmarkStart w:id="210" w:name="_Ref316334856"/>
      <w:bookmarkStart w:id="211"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09"/>
      <w:bookmarkEnd w:id="210"/>
      <w:r w:rsidR="00E8142F" w:rsidRPr="00B46027">
        <w:t>ЗАКУПКИ</w:t>
      </w:r>
      <w:bookmarkEnd w:id="211"/>
    </w:p>
    <w:p w:rsidR="00B46027" w:rsidRPr="002E2BE8" w:rsidRDefault="00B46027" w:rsidP="00B46027">
      <w:pPr>
        <w:pStyle w:val="af8"/>
        <w:ind w:left="567"/>
        <w:contextualSpacing w:val="0"/>
        <w:outlineLvl w:val="0"/>
        <w:rPr>
          <w:b/>
        </w:rPr>
      </w:pPr>
    </w:p>
    <w:p w:rsidR="00B13CF5" w:rsidRPr="00B46027" w:rsidRDefault="00B13CF5" w:rsidP="009A413F">
      <w:pPr>
        <w:pStyle w:val="af8"/>
        <w:numPr>
          <w:ilvl w:val="1"/>
          <w:numId w:val="45"/>
        </w:numPr>
        <w:ind w:left="1134" w:hanging="1134"/>
        <w:outlineLvl w:val="1"/>
        <w:rPr>
          <w:b/>
        </w:rPr>
      </w:pPr>
      <w:bookmarkStart w:id="212" w:name="_Toc422210012"/>
      <w:bookmarkStart w:id="213" w:name="_Toc422226832"/>
      <w:bookmarkStart w:id="214" w:name="_Toc422244184"/>
      <w:bookmarkStart w:id="215" w:name="_Toc316294938"/>
      <w:r w:rsidRPr="00B46027">
        <w:rPr>
          <w:b/>
        </w:rPr>
        <w:t xml:space="preserve">Требование к правоспособности/дееспособности Участника </w:t>
      </w:r>
      <w:r w:rsidR="00E8142F" w:rsidRPr="00B46027">
        <w:rPr>
          <w:b/>
        </w:rPr>
        <w:t>закупки</w:t>
      </w:r>
      <w:bookmarkEnd w:id="212"/>
      <w:bookmarkEnd w:id="213"/>
      <w:bookmarkEnd w:id="214"/>
    </w:p>
    <w:p w:rsidR="00B13CF5" w:rsidRPr="00B13CF5" w:rsidRDefault="002030A4" w:rsidP="009A413F">
      <w:pPr>
        <w:numPr>
          <w:ilvl w:val="2"/>
          <w:numId w:val="45"/>
        </w:numPr>
        <w:ind w:left="1134" w:hanging="1145"/>
        <w:contextualSpacing/>
        <w:jc w:val="both"/>
      </w:pPr>
      <w:r>
        <w:t>Участники долж</w:t>
      </w:r>
      <w:r w:rsidR="00B13CF5" w:rsidRPr="00B13CF5">
        <w:t>н</w:t>
      </w:r>
      <w:r>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9A413F">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9A413F">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9A413F">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9A413F">
      <w:pPr>
        <w:pStyle w:val="af8"/>
        <w:numPr>
          <w:ilvl w:val="1"/>
          <w:numId w:val="45"/>
        </w:numPr>
        <w:ind w:left="1134" w:hanging="1134"/>
        <w:outlineLvl w:val="1"/>
      </w:pPr>
      <w:bookmarkStart w:id="216" w:name="_Toc422210013"/>
      <w:bookmarkStart w:id="217" w:name="_Toc422226833"/>
      <w:bookmarkStart w:id="218"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6"/>
      <w:bookmarkEnd w:id="217"/>
      <w:bookmarkEnd w:id="218"/>
    </w:p>
    <w:p w:rsidR="00B13CF5" w:rsidRPr="00B13CF5" w:rsidRDefault="00B13CF5" w:rsidP="009A413F">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9A413F">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w:t>
      </w:r>
      <w:r w:rsidRPr="00B13CF5">
        <w:rPr>
          <w:color w:val="000000"/>
        </w:rPr>
        <w:lastRenderedPageBreak/>
        <w:t xml:space="preserve">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9A413F">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9A413F">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9A413F">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9A413F">
      <w:pPr>
        <w:numPr>
          <w:ilvl w:val="1"/>
          <w:numId w:val="45"/>
        </w:numPr>
        <w:ind w:left="1134" w:hanging="1134"/>
        <w:outlineLvl w:val="1"/>
        <w:rPr>
          <w:b/>
        </w:rPr>
      </w:pPr>
      <w:bookmarkStart w:id="219" w:name="_Toc422210014"/>
      <w:bookmarkStart w:id="220" w:name="_Toc422226834"/>
      <w:bookmarkStart w:id="221" w:name="_Toc422244186"/>
      <w:r w:rsidRPr="00B13CF5">
        <w:rPr>
          <w:b/>
        </w:rPr>
        <w:t xml:space="preserve">Требования к квалификации Участника </w:t>
      </w:r>
      <w:r w:rsidR="00E8142F">
        <w:rPr>
          <w:b/>
        </w:rPr>
        <w:t>закупки</w:t>
      </w:r>
      <w:bookmarkEnd w:id="219"/>
      <w:bookmarkEnd w:id="220"/>
      <w:bookmarkEnd w:id="221"/>
    </w:p>
    <w:p w:rsidR="008F18FA" w:rsidRPr="002E2BE8" w:rsidRDefault="008F18FA" w:rsidP="009A413F">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9A413F">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9A413F">
      <w:pPr>
        <w:pStyle w:val="af8"/>
        <w:numPr>
          <w:ilvl w:val="1"/>
          <w:numId w:val="45"/>
        </w:numPr>
        <w:ind w:left="1134" w:hanging="1134"/>
        <w:contextualSpacing w:val="0"/>
        <w:outlineLvl w:val="1"/>
        <w:rPr>
          <w:b/>
        </w:rPr>
      </w:pPr>
      <w:bookmarkStart w:id="222" w:name="_Toc422210015"/>
      <w:bookmarkStart w:id="223" w:name="_Toc422226835"/>
      <w:bookmarkStart w:id="224" w:name="_Toc422244187"/>
      <w:r w:rsidRPr="00207417">
        <w:rPr>
          <w:b/>
        </w:rPr>
        <w:t xml:space="preserve">Требования к деловой репутации Участника </w:t>
      </w:r>
      <w:r w:rsidR="00E8142F">
        <w:rPr>
          <w:b/>
        </w:rPr>
        <w:t>закупки</w:t>
      </w:r>
      <w:bookmarkEnd w:id="222"/>
      <w:bookmarkEnd w:id="223"/>
      <w:bookmarkEnd w:id="224"/>
    </w:p>
    <w:p w:rsidR="00841680" w:rsidRPr="0003284E" w:rsidRDefault="00841680" w:rsidP="009A413F">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9A413F">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9A413F">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9A413F">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9A413F">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9A413F">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9A413F">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lastRenderedPageBreak/>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A5D32">
        <w:rPr>
          <w:rStyle w:val="FontStyle128"/>
          <w:sz w:val="24"/>
          <w:szCs w:val="24"/>
        </w:rPr>
        <w:t>Извещения</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9A413F">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E48D5">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9A413F">
      <w:pPr>
        <w:pStyle w:val="Style39"/>
        <w:widowControl/>
        <w:numPr>
          <w:ilvl w:val="1"/>
          <w:numId w:val="51"/>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9A413F">
      <w:pPr>
        <w:pStyle w:val="Style39"/>
        <w:widowControl/>
        <w:numPr>
          <w:ilvl w:val="1"/>
          <w:numId w:val="51"/>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5"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15"/>
      <w:r w:rsidR="00E8142F" w:rsidRPr="003E3CC7">
        <w:t>ЗАКУПКЕ</w:t>
      </w:r>
      <w:bookmarkEnd w:id="225"/>
    </w:p>
    <w:p w:rsidR="008962ED" w:rsidRPr="003E3CC7" w:rsidRDefault="008962ED" w:rsidP="003E3CC7">
      <w:pPr>
        <w:outlineLvl w:val="0"/>
        <w:rPr>
          <w:b/>
        </w:rPr>
      </w:pPr>
    </w:p>
    <w:p w:rsidR="00EC574E" w:rsidRPr="003E3CC7" w:rsidRDefault="00EC574E" w:rsidP="009A413F">
      <w:pPr>
        <w:pStyle w:val="af8"/>
        <w:numPr>
          <w:ilvl w:val="1"/>
          <w:numId w:val="47"/>
        </w:numPr>
        <w:ind w:left="1134" w:hanging="1134"/>
        <w:outlineLvl w:val="1"/>
        <w:rPr>
          <w:b/>
        </w:rPr>
      </w:pPr>
      <w:bookmarkStart w:id="226" w:name="_Ref316333450"/>
      <w:bookmarkStart w:id="227" w:name="_Toc422210017"/>
      <w:bookmarkStart w:id="228" w:name="_Toc422226837"/>
      <w:bookmarkStart w:id="229" w:name="_Toc422244189"/>
      <w:r w:rsidRPr="003E3CC7">
        <w:rPr>
          <w:b/>
        </w:rPr>
        <w:t xml:space="preserve">Общие требования к заявке на участие в </w:t>
      </w:r>
      <w:bookmarkEnd w:id="226"/>
      <w:r w:rsidR="00E8142F" w:rsidRPr="003E3CC7">
        <w:rPr>
          <w:b/>
        </w:rPr>
        <w:t>закупке</w:t>
      </w:r>
      <w:bookmarkEnd w:id="227"/>
      <w:bookmarkEnd w:id="228"/>
      <w:bookmarkEnd w:id="229"/>
    </w:p>
    <w:p w:rsidR="00597AD3" w:rsidRPr="002E2BE8" w:rsidRDefault="00597AD3" w:rsidP="009A413F">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9A413F">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w:t>
      </w:r>
      <w:r w:rsidRPr="002E2BE8">
        <w:lastRenderedPageBreak/>
        <w:t xml:space="preserve">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9A413F">
      <w:pPr>
        <w:pStyle w:val="af8"/>
        <w:numPr>
          <w:ilvl w:val="2"/>
          <w:numId w:val="47"/>
        </w:numPr>
        <w:ind w:left="1134" w:hanging="1134"/>
        <w:contextualSpacing w:val="0"/>
        <w:jc w:val="both"/>
      </w:pPr>
      <w:bookmarkStart w:id="230"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0"/>
    </w:p>
    <w:p w:rsidR="00597AD3" w:rsidRPr="002E2BE8" w:rsidRDefault="00597AD3" w:rsidP="009A413F">
      <w:pPr>
        <w:pStyle w:val="af8"/>
        <w:numPr>
          <w:ilvl w:val="2"/>
          <w:numId w:val="47"/>
        </w:numPr>
        <w:ind w:left="1134" w:hanging="1134"/>
        <w:contextualSpacing w:val="0"/>
        <w:jc w:val="both"/>
      </w:pPr>
      <w:bookmarkStart w:id="231"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1"/>
    </w:p>
    <w:p w:rsidR="00597AD3" w:rsidRPr="002E2BE8" w:rsidRDefault="00380B22" w:rsidP="009A413F">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9A413F">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9A413F">
      <w:pPr>
        <w:pStyle w:val="af8"/>
        <w:numPr>
          <w:ilvl w:val="2"/>
          <w:numId w:val="47"/>
        </w:numPr>
        <w:ind w:left="1134" w:hanging="1134"/>
        <w:contextualSpacing w:val="0"/>
        <w:jc w:val="both"/>
      </w:pPr>
      <w:bookmarkStart w:id="232" w:name="_Ref216690276"/>
      <w:bookmarkStart w:id="233"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2"/>
    </w:p>
    <w:p w:rsidR="00B907D0" w:rsidRPr="002E2BE8" w:rsidRDefault="00B907D0" w:rsidP="009A413F">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9A413F">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3"/>
    <w:p w:rsidR="00B907D0" w:rsidRPr="002E2BE8" w:rsidRDefault="00EC574E" w:rsidP="009A413F">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9A413F">
      <w:pPr>
        <w:pStyle w:val="af8"/>
        <w:numPr>
          <w:ilvl w:val="2"/>
          <w:numId w:val="47"/>
        </w:numPr>
        <w:ind w:left="1134" w:hanging="1134"/>
        <w:contextualSpacing w:val="0"/>
        <w:jc w:val="both"/>
      </w:pPr>
      <w:r w:rsidRPr="002E2BE8">
        <w:lastRenderedPageBreak/>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9A413F">
      <w:pPr>
        <w:pStyle w:val="af8"/>
        <w:numPr>
          <w:ilvl w:val="1"/>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xml:space="preserve">. 1), 10), 17) п. 6.3.1. и </w:t>
      </w:r>
      <w:proofErr w:type="spellStart"/>
      <w:r w:rsidRPr="005D1E6F">
        <w:t>пп</w:t>
      </w:r>
      <w:proofErr w:type="spellEnd"/>
      <w:r w:rsidRPr="005D1E6F">
        <w:t>.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45230A" w:rsidRPr="002E2BE8" w:rsidRDefault="0045230A" w:rsidP="003856A6">
      <w:pPr>
        <w:ind w:left="1134"/>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9A413F">
      <w:pPr>
        <w:pStyle w:val="af8"/>
        <w:numPr>
          <w:ilvl w:val="1"/>
          <w:numId w:val="47"/>
        </w:numPr>
        <w:ind w:left="1134" w:hanging="1134"/>
        <w:contextualSpacing w:val="0"/>
        <w:outlineLvl w:val="1"/>
        <w:rPr>
          <w:b/>
        </w:rPr>
      </w:pPr>
      <w:bookmarkStart w:id="234" w:name="_Toc422210018"/>
      <w:bookmarkStart w:id="235" w:name="_Toc422226838"/>
      <w:bookmarkStart w:id="236" w:name="_Toc422244190"/>
      <w:r w:rsidRPr="002E2BE8">
        <w:rPr>
          <w:b/>
        </w:rPr>
        <w:t xml:space="preserve">Требования к документам, подтверждающим соответствие Участника </w:t>
      </w:r>
      <w:r w:rsidR="00E8142F">
        <w:rPr>
          <w:b/>
        </w:rPr>
        <w:t>закупки</w:t>
      </w:r>
      <w:bookmarkEnd w:id="234"/>
      <w:bookmarkEnd w:id="235"/>
      <w:bookmarkEnd w:id="236"/>
    </w:p>
    <w:p w:rsidR="00B13CF5" w:rsidRDefault="00B13CF5" w:rsidP="009A413F">
      <w:pPr>
        <w:pStyle w:val="af8"/>
        <w:numPr>
          <w:ilvl w:val="2"/>
          <w:numId w:val="47"/>
        </w:numPr>
        <w:ind w:left="1134" w:hanging="1134"/>
        <w:jc w:val="both"/>
      </w:pPr>
      <w:bookmarkStart w:id="237"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7"/>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66604" w:rsidP="006B56AB">
            <w:pPr>
              <w:spacing w:after="60"/>
              <w:jc w:val="both"/>
              <w:rPr>
                <w:snapToGrid w:val="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w:t>
            </w:r>
            <w:r w:rsidRPr="00785BD1">
              <w:rPr>
                <w:snapToGrid w:val="0"/>
                <w:color w:val="000000"/>
                <w:sz w:val="16"/>
                <w:szCs w:val="16"/>
              </w:rPr>
              <w:t xml:space="preserve">не должна превышать 30 </w:t>
            </w:r>
            <w:r>
              <w:rPr>
                <w:snapToGrid w:val="0"/>
                <w:color w:val="000000"/>
                <w:sz w:val="16"/>
                <w:szCs w:val="16"/>
              </w:rPr>
              <w:t>календарных дней</w:t>
            </w:r>
            <w:r w:rsidRPr="00785BD1">
              <w:rPr>
                <w:snapToGrid w:val="0"/>
                <w:color w:val="000000"/>
                <w:sz w:val="16"/>
                <w:szCs w:val="16"/>
              </w:rPr>
              <w:t xml:space="preserve"> до истечения срока окончания приема заявок</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FE48D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FE48D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B11EDA">
              <w:rPr>
                <w:snapToGrid w:val="0"/>
                <w:color w:val="FF0000"/>
                <w:sz w:val="16"/>
                <w:szCs w:val="16"/>
              </w:rPr>
              <w:t xml:space="preserve"> </w:t>
            </w:r>
            <w:r w:rsidR="00B11EDA">
              <w:rPr>
                <w:snapToGrid w:val="0"/>
                <w:color w:val="FF0000"/>
                <w:sz w:val="16"/>
                <w:szCs w:val="16"/>
              </w:rPr>
              <w:lastRenderedPageBreak/>
              <w:t>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FE48D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EA5D32" w:rsidRPr="008F19B8" w:rsidRDefault="00EA5D32" w:rsidP="00EA5D32">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EA5D32" w:rsidRPr="008F19B8" w:rsidRDefault="00EA5D32" w:rsidP="00EA5D32">
            <w:pPr>
              <w:spacing w:after="60"/>
              <w:jc w:val="both"/>
              <w:rPr>
                <w:snapToGrid w:val="0"/>
                <w:sz w:val="16"/>
                <w:szCs w:val="16"/>
              </w:rPr>
            </w:pPr>
            <w:r w:rsidRPr="008F19B8">
              <w:rPr>
                <w:snapToGrid w:val="0"/>
                <w:sz w:val="16"/>
                <w:szCs w:val="16"/>
              </w:rPr>
              <w:t>Не требуется для товариществ.</w:t>
            </w:r>
          </w:p>
          <w:p w:rsidR="00EA5D32" w:rsidRPr="007813C6" w:rsidRDefault="00EA5D32" w:rsidP="00EA5D32">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F60543" w:rsidRDefault="00EA5D32" w:rsidP="00EA5D32">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EA5D32" w:rsidRPr="007813C6" w:rsidRDefault="00EA5D32" w:rsidP="00EA5D32">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F60543" w:rsidRDefault="00EA5D32" w:rsidP="00EA5D32">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A3186C">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EA5D32" w:rsidRPr="007813C6" w:rsidRDefault="00EA5D32" w:rsidP="00EA5D32">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F60543" w:rsidRDefault="00EA5D32" w:rsidP="00EA5D32">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A3186C">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 xml:space="preserve">Срок полномочий должен соответствовать </w:t>
            </w:r>
            <w:proofErr w:type="gramStart"/>
            <w:r w:rsidRPr="00F60543">
              <w:rPr>
                <w:snapToGrid w:val="0"/>
                <w:sz w:val="16"/>
                <w:szCs w:val="16"/>
              </w:rPr>
              <w:t>указанному</w:t>
            </w:r>
            <w:proofErr w:type="gramEnd"/>
            <w:r w:rsidRPr="00F60543">
              <w:rPr>
                <w:snapToGrid w:val="0"/>
                <w:sz w:val="16"/>
                <w:szCs w:val="16"/>
              </w:rPr>
              <w:t xml:space="preserve"> в Уставе</w:t>
            </w:r>
          </w:p>
          <w:p w:rsidR="00FB137A" w:rsidRPr="00F60543" w:rsidRDefault="00F60543" w:rsidP="00F60543">
            <w:pPr>
              <w:spacing w:after="60"/>
              <w:jc w:val="both"/>
              <w:rPr>
                <w:snapToGrid w:val="0"/>
                <w:sz w:val="16"/>
                <w:szCs w:val="16"/>
              </w:rPr>
            </w:pPr>
            <w:r w:rsidRPr="007A4E5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7A4E59">
              <w:rPr>
                <w:color w:val="FF0000"/>
              </w:rPr>
              <w:t xml:space="preserve"> </w:t>
            </w:r>
            <w:r w:rsidRPr="007A4E59">
              <w:rPr>
                <w:snapToGrid w:val="0"/>
                <w:color w:val="FF0000"/>
                <w:sz w:val="16"/>
                <w:szCs w:val="16"/>
              </w:rPr>
              <w:t xml:space="preserve">нет изменений по единоличному исполнительному органу.  Если нет изменений по единоличному </w:t>
            </w:r>
            <w:r w:rsidRPr="007A4E59">
              <w:rPr>
                <w:snapToGrid w:val="0"/>
                <w:color w:val="FF0000"/>
                <w:sz w:val="16"/>
                <w:szCs w:val="16"/>
              </w:rPr>
              <w:lastRenderedPageBreak/>
              <w:t>исполнительному органу,</w:t>
            </w:r>
            <w:r w:rsidRPr="007A4E59">
              <w:rPr>
                <w:color w:val="FF0000"/>
              </w:rPr>
              <w:t xml:space="preserve"> </w:t>
            </w:r>
            <w:r w:rsidRPr="007A4E59">
              <w:rPr>
                <w:snapToGrid w:val="0"/>
                <w:color w:val="FF000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proofErr w:type="gramStart"/>
            <w:r w:rsidR="00D420FC" w:rsidRPr="00F60543">
              <w:rPr>
                <w:snapToGrid w:val="0"/>
                <w:sz w:val="16"/>
                <w:szCs w:val="16"/>
              </w:rPr>
              <w:t>,</w:t>
            </w:r>
            <w:proofErr w:type="gramEnd"/>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 xml:space="preserve">Если цена планируемого договора превышает </w:t>
            </w:r>
            <w:proofErr w:type="gramStart"/>
            <w:r w:rsidRPr="00F60543">
              <w:rPr>
                <w:snapToGrid w:val="0"/>
                <w:sz w:val="16"/>
                <w:szCs w:val="16"/>
              </w:rPr>
              <w:t>установленную</w:t>
            </w:r>
            <w:proofErr w:type="gramEnd"/>
            <w:r w:rsidRPr="00F60543">
              <w:rPr>
                <w:snapToGrid w:val="0"/>
                <w:sz w:val="16"/>
                <w:szCs w:val="16"/>
              </w:rPr>
              <w:t xml:space="preserve">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 xml:space="preserve">Срок выдачи не </w:t>
            </w:r>
            <w:proofErr w:type="gramStart"/>
            <w:r w:rsidRPr="00F60543">
              <w:rPr>
                <w:snapToGrid w:val="0"/>
                <w:sz w:val="16"/>
                <w:szCs w:val="16"/>
              </w:rPr>
              <w:t>позд</w:t>
            </w:r>
            <w:r w:rsidR="003C3E80" w:rsidRPr="00F60543">
              <w:rPr>
                <w:snapToGrid w:val="0"/>
                <w:sz w:val="16"/>
                <w:szCs w:val="16"/>
              </w:rPr>
              <w:t>нее</w:t>
            </w:r>
            <w:proofErr w:type="gramEnd"/>
            <w:r w:rsidR="003C3E80" w:rsidRPr="00F60543">
              <w:rPr>
                <w:snapToGrid w:val="0"/>
                <w:sz w:val="16"/>
                <w:szCs w:val="16"/>
              </w:rPr>
              <w:t xml:space="preserve">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A10A1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A3186C">
              <w:rPr>
                <w:snapToGrid w:val="0"/>
                <w:color w:val="FF0000"/>
                <w:sz w:val="16"/>
                <w:szCs w:val="16"/>
              </w:rPr>
              <w:t xml:space="preserve"> и нет изменений.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xml:space="preserve">, его заменяющий в </w:t>
            </w:r>
            <w:r w:rsidR="00B41DD8" w:rsidRPr="00066461">
              <w:rPr>
                <w:snapToGrid w:val="0"/>
                <w:color w:val="000000"/>
                <w:sz w:val="16"/>
                <w:szCs w:val="16"/>
              </w:rPr>
              <w:lastRenderedPageBreak/>
              <w:t>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 xml:space="preserve">частником </w:t>
            </w:r>
            <w:r w:rsidRPr="00F60543">
              <w:rPr>
                <w:snapToGrid w:val="0"/>
                <w:sz w:val="16"/>
                <w:szCs w:val="16"/>
              </w:rPr>
              <w:lastRenderedPageBreak/>
              <w:t>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7A4E5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A10A16">
            <w:pPr>
              <w:spacing w:after="60"/>
              <w:jc w:val="both"/>
              <w:rPr>
                <w:snapToGrid w:val="0"/>
                <w:sz w:val="16"/>
                <w:szCs w:val="16"/>
              </w:rPr>
            </w:pPr>
            <w:r w:rsidRPr="007A4E5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A10A16">
            <w:pPr>
              <w:spacing w:after="60"/>
              <w:jc w:val="both"/>
              <w:rPr>
                <w:snapToGrid w:val="0"/>
                <w:sz w:val="16"/>
                <w:szCs w:val="16"/>
              </w:rPr>
            </w:pPr>
            <w:r w:rsidRPr="007A4E5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еток об их приеме в ИФНС 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xml:space="preserve">, сдающие декларации в ИФНС России в электронном виде, совместно с </w:t>
            </w:r>
            <w:r w:rsidR="00C14995" w:rsidRPr="00066461">
              <w:rPr>
                <w:snapToGrid w:val="0"/>
                <w:sz w:val="16"/>
                <w:szCs w:val="16"/>
              </w:rPr>
              <w:lastRenderedPageBreak/>
              <w:t>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lastRenderedPageBreak/>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C14995" w:rsidRPr="00F5744B" w:rsidTr="009F6D4A">
        <w:tc>
          <w:tcPr>
            <w:tcW w:w="9748" w:type="dxa"/>
            <w:gridSpan w:val="6"/>
            <w:shd w:val="clear" w:color="auto" w:fill="D9D9D9" w:themeFill="background1" w:themeFillShade="D9"/>
          </w:tcPr>
          <w:p w:rsidR="00C14995" w:rsidRPr="00F60543" w:rsidRDefault="00C14995" w:rsidP="00AE5ACA">
            <w:pPr>
              <w:spacing w:after="60"/>
              <w:jc w:val="center"/>
              <w:rPr>
                <w:b/>
                <w:snapToGrid w:val="0"/>
                <w:sz w:val="16"/>
                <w:szCs w:val="16"/>
              </w:rPr>
            </w:pPr>
            <w:r w:rsidRPr="00F60543">
              <w:rPr>
                <w:b/>
                <w:snapToGrid w:val="0"/>
                <w:sz w:val="16"/>
                <w:szCs w:val="16"/>
              </w:rPr>
              <w:lastRenderedPageBreak/>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3</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F60543" w:rsidRDefault="00C66604" w:rsidP="00C66604">
            <w:pPr>
              <w:spacing w:after="60"/>
              <w:ind w:left="11" w:right="64" w:hanging="11"/>
              <w:rPr>
                <w:snapToGrid w:val="0"/>
                <w:sz w:val="16"/>
                <w:szCs w:val="16"/>
              </w:rPr>
            </w:pPr>
            <w:r>
              <w:rPr>
                <w:snapToGrid w:val="0"/>
                <w:sz w:val="16"/>
                <w:szCs w:val="16"/>
              </w:rPr>
              <w:t>Ф</w:t>
            </w:r>
            <w:r w:rsidR="00F443D9" w:rsidRPr="00F60543">
              <w:rPr>
                <w:snapToGrid w:val="0"/>
                <w:sz w:val="16"/>
                <w:szCs w:val="16"/>
              </w:rPr>
              <w:t>орм</w:t>
            </w:r>
            <w:r>
              <w:rPr>
                <w:snapToGrid w:val="0"/>
                <w:sz w:val="16"/>
                <w:szCs w:val="16"/>
              </w:rPr>
              <w:t>а</w:t>
            </w:r>
            <w:r w:rsidR="00544AC2" w:rsidRPr="00F60543">
              <w:rPr>
                <w:snapToGrid w:val="0"/>
                <w:sz w:val="16"/>
                <w:szCs w:val="16"/>
              </w:rPr>
              <w:t xml:space="preserve"> 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F60543" w:rsidRDefault="003E3F00" w:rsidP="003E3F00">
            <w:pPr>
              <w:spacing w:after="60"/>
              <w:ind w:left="11" w:right="64" w:hanging="11"/>
              <w:rPr>
                <w:snapToGrid w:val="0"/>
                <w:sz w:val="16"/>
                <w:szCs w:val="16"/>
              </w:rPr>
            </w:pPr>
          </w:p>
          <w:p w:rsidR="003E3F00" w:rsidRPr="00F60543" w:rsidRDefault="003E3F00"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F60543" w:rsidRDefault="003E3F00" w:rsidP="003E3F00">
            <w:pPr>
              <w:spacing w:after="60"/>
              <w:ind w:left="11" w:right="64" w:hanging="11"/>
              <w:rPr>
                <w:snapToGrid w:val="0"/>
                <w:sz w:val="16"/>
                <w:szCs w:val="16"/>
              </w:rPr>
            </w:pPr>
          </w:p>
        </w:tc>
      </w:tr>
      <w:tr w:rsidR="004D15D7" w:rsidRPr="003131DF" w:rsidTr="00C4675F">
        <w:tc>
          <w:tcPr>
            <w:tcW w:w="568" w:type="dxa"/>
            <w:shd w:val="clear" w:color="auto" w:fill="D9D9D9" w:themeFill="background1" w:themeFillShade="D9"/>
          </w:tcPr>
          <w:p w:rsidR="004D15D7" w:rsidRPr="00066461"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F60543" w:rsidRDefault="004D15D7" w:rsidP="00F26EA7">
            <w:pPr>
              <w:spacing w:after="60"/>
              <w:ind w:left="11" w:right="64" w:hanging="11"/>
              <w:rPr>
                <w:snapToGrid w:val="0"/>
                <w:sz w:val="16"/>
                <w:szCs w:val="16"/>
              </w:rPr>
            </w:pPr>
          </w:p>
          <w:p w:rsidR="004D15D7" w:rsidRPr="00F60543" w:rsidRDefault="004D15D7" w:rsidP="009522E3">
            <w:pPr>
              <w:spacing w:after="60"/>
              <w:ind w:left="11" w:right="64" w:hanging="11"/>
              <w:rPr>
                <w:snapToGrid w:val="0"/>
                <w:sz w:val="16"/>
                <w:szCs w:val="16"/>
              </w:rPr>
            </w:pPr>
            <w:r w:rsidRPr="00F60543">
              <w:rPr>
                <w:snapToGrid w:val="0"/>
                <w:sz w:val="16"/>
                <w:szCs w:val="16"/>
              </w:rPr>
              <w:t>Предоставляется по форме</w:t>
            </w:r>
            <w:r w:rsidR="00106C4D" w:rsidRPr="00F60543">
              <w:rPr>
                <w:snapToGrid w:val="0"/>
                <w:sz w:val="16"/>
                <w:szCs w:val="16"/>
              </w:rPr>
              <w:t xml:space="preserve"> </w:t>
            </w:r>
            <w:r w:rsidR="000A7ABF" w:rsidRPr="00F60543">
              <w:rPr>
                <w:snapToGrid w:val="0"/>
                <w:sz w:val="16"/>
                <w:szCs w:val="16"/>
              </w:rPr>
              <w:t>(</w:t>
            </w:r>
            <w:r w:rsidR="00814B04">
              <w:rPr>
                <w:snapToGrid w:val="0"/>
                <w:color w:val="000000"/>
                <w:sz w:val="16"/>
                <w:szCs w:val="16"/>
              </w:rPr>
              <w:t>3,4</w:t>
            </w:r>
            <w:r w:rsidR="000A7ABF" w:rsidRPr="00F60543">
              <w:rPr>
                <w:snapToGrid w:val="0"/>
                <w:sz w:val="16"/>
                <w:szCs w:val="16"/>
              </w:rPr>
              <w:t xml:space="preserve">) </w:t>
            </w:r>
            <w:r w:rsidRPr="00F60543">
              <w:rPr>
                <w:snapToGrid w:val="0"/>
                <w:sz w:val="16"/>
                <w:szCs w:val="16"/>
              </w:rPr>
              <w:t xml:space="preserve"> соответствующей предмету договора (закупки)</w:t>
            </w:r>
            <w:r w:rsidR="00623FC0" w:rsidRPr="00F60543">
              <w:rPr>
                <w:snapToGrid w:val="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F60543" w:rsidRDefault="004D15D7" w:rsidP="00F26EA7">
            <w:pPr>
              <w:spacing w:after="60"/>
              <w:ind w:left="11" w:right="64" w:hanging="11"/>
              <w:rPr>
                <w:snapToGrid w:val="0"/>
                <w:sz w:val="16"/>
                <w:szCs w:val="16"/>
              </w:rPr>
            </w:pPr>
          </w:p>
        </w:tc>
      </w:tr>
      <w:tr w:rsidR="007A3D02" w:rsidRPr="003131DF" w:rsidTr="00C4675F">
        <w:tc>
          <w:tcPr>
            <w:tcW w:w="568" w:type="dxa"/>
            <w:shd w:val="clear" w:color="auto" w:fill="D9D9D9" w:themeFill="background1" w:themeFillShade="D9"/>
          </w:tcPr>
          <w:p w:rsidR="00C14995" w:rsidRPr="00066461" w:rsidRDefault="00442483"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6</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F60543" w:rsidRDefault="00C66604" w:rsidP="00F26EA7">
            <w:pPr>
              <w:spacing w:after="60"/>
              <w:ind w:left="11" w:right="64" w:hanging="11"/>
              <w:rPr>
                <w:snapToGrid w:val="0"/>
                <w:sz w:val="16"/>
                <w:szCs w:val="16"/>
              </w:rPr>
            </w:pPr>
            <w:r>
              <w:rPr>
                <w:snapToGrid w:val="0"/>
                <w:sz w:val="16"/>
                <w:szCs w:val="16"/>
              </w:rPr>
              <w:t>Ф</w:t>
            </w:r>
            <w:r w:rsidRPr="00F60543">
              <w:rPr>
                <w:snapToGrid w:val="0"/>
                <w:sz w:val="16"/>
                <w:szCs w:val="16"/>
              </w:rPr>
              <w:t>орм</w:t>
            </w:r>
            <w:r>
              <w:rPr>
                <w:snapToGrid w:val="0"/>
                <w:sz w:val="16"/>
                <w:szCs w:val="16"/>
              </w:rPr>
              <w:t>а</w:t>
            </w:r>
            <w:r w:rsidR="00F443D9" w:rsidRPr="00F60543">
              <w:rPr>
                <w:snapToGrid w:val="0"/>
                <w:sz w:val="16"/>
                <w:szCs w:val="16"/>
              </w:rPr>
              <w:t xml:space="preserve"> </w:t>
            </w:r>
            <w:r w:rsidR="009522E3" w:rsidRPr="00F60543">
              <w:rPr>
                <w:snapToGrid w:val="0"/>
                <w:sz w:val="16"/>
                <w:szCs w:val="16"/>
              </w:rPr>
              <w:t xml:space="preserve"> </w:t>
            </w:r>
            <w:r w:rsidR="008C46E8" w:rsidRPr="00F60543">
              <w:rPr>
                <w:snapToGrid w:val="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7</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F60543" w:rsidRDefault="00C66604" w:rsidP="00F26EA7">
            <w:pPr>
              <w:spacing w:after="60"/>
              <w:ind w:left="11" w:right="64" w:hanging="11"/>
              <w:rPr>
                <w:snapToGrid w:val="0"/>
                <w:sz w:val="16"/>
                <w:szCs w:val="16"/>
              </w:rPr>
            </w:pPr>
            <w:r>
              <w:rPr>
                <w:snapToGrid w:val="0"/>
                <w:sz w:val="16"/>
                <w:szCs w:val="16"/>
              </w:rPr>
              <w:t>Ф</w:t>
            </w:r>
            <w:r w:rsidRPr="00F60543">
              <w:rPr>
                <w:snapToGrid w:val="0"/>
                <w:sz w:val="16"/>
                <w:szCs w:val="16"/>
              </w:rPr>
              <w:t>орм</w:t>
            </w:r>
            <w:r>
              <w:rPr>
                <w:snapToGrid w:val="0"/>
                <w:sz w:val="16"/>
                <w:szCs w:val="16"/>
              </w:rPr>
              <w:t>а</w:t>
            </w:r>
            <w:r w:rsidR="00F443D9" w:rsidRPr="00F60543">
              <w:rPr>
                <w:snapToGrid w:val="0"/>
                <w:sz w:val="16"/>
                <w:szCs w:val="16"/>
              </w:rPr>
              <w:t xml:space="preserve"> </w:t>
            </w:r>
            <w:r w:rsidR="009522E3" w:rsidRPr="00F60543">
              <w:rPr>
                <w:snapToGrid w:val="0"/>
                <w:sz w:val="16"/>
                <w:szCs w:val="16"/>
              </w:rPr>
              <w:t xml:space="preserve"> </w:t>
            </w:r>
            <w:r w:rsidR="008C46E8" w:rsidRPr="00F60543">
              <w:rPr>
                <w:snapToGrid w:val="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F60543" w:rsidRDefault="00C66604" w:rsidP="00F26EA7">
            <w:pPr>
              <w:spacing w:after="60"/>
              <w:ind w:left="11" w:right="64" w:hanging="11"/>
              <w:rPr>
                <w:snapToGrid w:val="0"/>
                <w:sz w:val="16"/>
                <w:szCs w:val="16"/>
              </w:rPr>
            </w:pPr>
            <w:r>
              <w:rPr>
                <w:snapToGrid w:val="0"/>
                <w:sz w:val="16"/>
                <w:szCs w:val="16"/>
              </w:rPr>
              <w:t>Ф</w:t>
            </w:r>
            <w:r w:rsidRPr="00F60543">
              <w:rPr>
                <w:snapToGrid w:val="0"/>
                <w:sz w:val="16"/>
                <w:szCs w:val="16"/>
              </w:rPr>
              <w:t>орм</w:t>
            </w:r>
            <w:r>
              <w:rPr>
                <w:snapToGrid w:val="0"/>
                <w:sz w:val="16"/>
                <w:szCs w:val="16"/>
              </w:rPr>
              <w:t>а</w:t>
            </w:r>
            <w:r w:rsidRPr="00F60543">
              <w:rPr>
                <w:snapToGrid w:val="0"/>
                <w:sz w:val="16"/>
                <w:szCs w:val="16"/>
              </w:rPr>
              <w:t xml:space="preserve"> </w:t>
            </w:r>
            <w:r>
              <w:rPr>
                <w:snapToGrid w:val="0"/>
                <w:sz w:val="16"/>
                <w:szCs w:val="16"/>
              </w:rPr>
              <w:t xml:space="preserve"> </w:t>
            </w:r>
            <w:r w:rsidR="008C46E8" w:rsidRPr="00F60543">
              <w:rPr>
                <w:snapToGrid w:val="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F60543" w:rsidRDefault="00C66604" w:rsidP="006B56AB">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C14995" w:rsidRPr="00F60543">
              <w:rPr>
                <w:sz w:val="16"/>
                <w:szCs w:val="16"/>
              </w:rPr>
              <w:t xml:space="preserve"> </w:t>
            </w:r>
            <w:r w:rsidR="009522E3" w:rsidRPr="00F60543">
              <w:rPr>
                <w:sz w:val="16"/>
                <w:szCs w:val="16"/>
              </w:rPr>
              <w:t xml:space="preserve"> </w:t>
            </w:r>
            <w:r w:rsidR="008C46E8" w:rsidRPr="00F60543">
              <w:rPr>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F60543" w:rsidRDefault="00C66604" w:rsidP="006B56AB">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C14995" w:rsidRPr="00F60543">
              <w:rPr>
                <w:sz w:val="16"/>
                <w:szCs w:val="16"/>
              </w:rPr>
              <w:t xml:space="preserve"> </w:t>
            </w:r>
            <w:r w:rsidR="009522E3" w:rsidRPr="00F60543">
              <w:rPr>
                <w:sz w:val="16"/>
                <w:szCs w:val="16"/>
              </w:rPr>
              <w:t xml:space="preserve"> </w:t>
            </w:r>
            <w:r w:rsidR="008C46E8" w:rsidRPr="00F60543">
              <w:rPr>
                <w:sz w:val="16"/>
                <w:szCs w:val="16"/>
              </w:rPr>
              <w:t>9</w:t>
            </w:r>
          </w:p>
          <w:p w:rsidR="00C14995" w:rsidRPr="00F60543" w:rsidRDefault="00C14995" w:rsidP="006B56AB">
            <w:pPr>
              <w:spacing w:after="60"/>
              <w:jc w:val="both"/>
              <w:rPr>
                <w:sz w:val="16"/>
                <w:szCs w:val="16"/>
              </w:rPr>
            </w:pPr>
            <w:r w:rsidRPr="00F60543">
              <w:rPr>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1</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F60543" w:rsidRDefault="00C66604" w:rsidP="006B56AB">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C14995" w:rsidRPr="00F60543">
              <w:rPr>
                <w:sz w:val="16"/>
                <w:szCs w:val="16"/>
              </w:rPr>
              <w:t xml:space="preserve"> </w:t>
            </w:r>
            <w:r w:rsidR="009522E3" w:rsidRPr="00F60543">
              <w:rPr>
                <w:sz w:val="16"/>
                <w:szCs w:val="16"/>
              </w:rPr>
              <w:t xml:space="preserve"> </w:t>
            </w:r>
            <w:r w:rsidR="008C46E8" w:rsidRPr="00F60543">
              <w:rPr>
                <w:sz w:val="16"/>
                <w:szCs w:val="16"/>
              </w:rPr>
              <w:t>10</w:t>
            </w:r>
          </w:p>
          <w:p w:rsidR="00E94312" w:rsidRPr="00F60543" w:rsidRDefault="00E94312" w:rsidP="006B56AB">
            <w:pPr>
              <w:spacing w:after="60"/>
              <w:jc w:val="both"/>
              <w:rPr>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532501">
            <w:pPr>
              <w:spacing w:after="60"/>
              <w:jc w:val="center"/>
              <w:rPr>
                <w:snapToGrid w:val="0"/>
                <w:color w:val="000000"/>
                <w:sz w:val="16"/>
                <w:szCs w:val="16"/>
              </w:rPr>
            </w:pPr>
            <w:r>
              <w:rPr>
                <w:snapToGrid w:val="0"/>
                <w:color w:val="000000"/>
                <w:sz w:val="16"/>
                <w:szCs w:val="16"/>
              </w:rPr>
              <w:t>3</w:t>
            </w:r>
            <w:r w:rsidR="00532501">
              <w:rPr>
                <w:snapToGrid w:val="0"/>
                <w:color w:val="000000"/>
                <w:sz w:val="16"/>
                <w:szCs w:val="16"/>
              </w:rPr>
              <w:t>2</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F60543" w:rsidRDefault="00C66604" w:rsidP="006B56AB">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C14995" w:rsidRPr="00F60543">
              <w:rPr>
                <w:sz w:val="16"/>
                <w:szCs w:val="16"/>
              </w:rPr>
              <w:t xml:space="preserve"> </w:t>
            </w:r>
            <w:r w:rsidR="009522E3" w:rsidRPr="00F60543">
              <w:rPr>
                <w:sz w:val="16"/>
                <w:szCs w:val="16"/>
              </w:rPr>
              <w:t xml:space="preserve"> </w:t>
            </w:r>
            <w:r w:rsidR="008C46E8" w:rsidRPr="00F60543">
              <w:rPr>
                <w:sz w:val="16"/>
                <w:szCs w:val="16"/>
              </w:rPr>
              <w:t>11</w:t>
            </w:r>
          </w:p>
          <w:p w:rsidR="00E94312" w:rsidRPr="00F60543" w:rsidRDefault="00E94312" w:rsidP="006B56AB">
            <w:pPr>
              <w:spacing w:after="60"/>
              <w:jc w:val="both"/>
              <w:rPr>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60543" w:rsidRDefault="00C66604" w:rsidP="003E3F00">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3E3F00" w:rsidRPr="00F60543">
              <w:rPr>
                <w:sz w:val="16"/>
                <w:szCs w:val="16"/>
              </w:rPr>
              <w:t xml:space="preserve"> 12.</w:t>
            </w:r>
          </w:p>
          <w:p w:rsidR="003E3F00" w:rsidRPr="00F60543" w:rsidRDefault="003E3F00" w:rsidP="003E3F00">
            <w:pPr>
              <w:spacing w:after="60"/>
              <w:jc w:val="both"/>
              <w:rPr>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60543" w:rsidRDefault="00C66604" w:rsidP="003E3F00">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3E3F00" w:rsidRPr="00F60543">
              <w:rPr>
                <w:sz w:val="16"/>
                <w:szCs w:val="16"/>
              </w:rPr>
              <w:t xml:space="preserve"> 13</w:t>
            </w:r>
          </w:p>
          <w:p w:rsidR="003E3F00" w:rsidRPr="00F60543" w:rsidRDefault="003E3F00" w:rsidP="003E3F00">
            <w:pPr>
              <w:spacing w:after="60"/>
              <w:jc w:val="both"/>
              <w:rPr>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60543" w:rsidRDefault="00C66604" w:rsidP="003E3F00">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3E3F00" w:rsidRPr="00F60543">
              <w:rPr>
                <w:sz w:val="16"/>
                <w:szCs w:val="16"/>
              </w:rPr>
              <w:t xml:space="preserve"> 14</w:t>
            </w:r>
          </w:p>
          <w:p w:rsidR="003E3F00" w:rsidRPr="00F60543" w:rsidRDefault="00F60543" w:rsidP="003E3F00">
            <w:pPr>
              <w:spacing w:after="60"/>
              <w:jc w:val="both"/>
              <w:rPr>
                <w:sz w:val="16"/>
                <w:szCs w:val="16"/>
              </w:rPr>
            </w:pPr>
            <w:r w:rsidRPr="007A4E5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A4E59">
              <w:rPr>
                <w:color w:val="FF0000"/>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60543" w:rsidRDefault="00C66604" w:rsidP="003E3F00">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3E3F00" w:rsidRPr="00F60543">
              <w:rPr>
                <w:sz w:val="16"/>
                <w:szCs w:val="16"/>
              </w:rPr>
              <w:t xml:space="preserve"> 15</w:t>
            </w:r>
          </w:p>
          <w:p w:rsidR="003E3F00" w:rsidRPr="00F60543" w:rsidRDefault="00F60543" w:rsidP="003E3F00">
            <w:pPr>
              <w:spacing w:after="60"/>
              <w:jc w:val="both"/>
              <w:rPr>
                <w:sz w:val="16"/>
                <w:szCs w:val="16"/>
              </w:rPr>
            </w:pPr>
            <w:r w:rsidRPr="007A4E5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A4E59">
              <w:rPr>
                <w:color w:val="FF0000"/>
                <w:sz w:val="16"/>
                <w:szCs w:val="16"/>
              </w:rPr>
              <w:t xml:space="preserve">нет изменений. Если нет изменений, соответствующая </w:t>
            </w:r>
            <w:r w:rsidRPr="007A4E59">
              <w:rPr>
                <w:color w:val="FF0000"/>
                <w:sz w:val="16"/>
                <w:szCs w:val="16"/>
              </w:rPr>
              <w:lastRenderedPageBreak/>
              <w:t>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3E3F00">
            <w:pPr>
              <w:spacing w:after="60"/>
              <w:jc w:val="center"/>
              <w:rPr>
                <w:snapToGrid w:val="0"/>
                <w:color w:val="000000"/>
                <w:sz w:val="16"/>
                <w:szCs w:val="16"/>
              </w:rPr>
            </w:pPr>
            <w:r>
              <w:rPr>
                <w:snapToGrid w:val="0"/>
                <w:color w:val="000000"/>
                <w:sz w:val="16"/>
                <w:szCs w:val="16"/>
              </w:rPr>
              <w:lastRenderedPageBreak/>
              <w:t>3</w:t>
            </w:r>
            <w:r w:rsidR="003E3F00">
              <w:rPr>
                <w:snapToGrid w:val="0"/>
                <w:color w:val="000000"/>
                <w:sz w:val="16"/>
                <w:szCs w:val="16"/>
              </w:rPr>
              <w:t>7</w:t>
            </w:r>
          </w:p>
        </w:tc>
        <w:tc>
          <w:tcPr>
            <w:tcW w:w="3402" w:type="dxa"/>
            <w:shd w:val="clear" w:color="auto" w:fill="D9D9D9" w:themeFill="background1" w:themeFillShade="D9"/>
          </w:tcPr>
          <w:p w:rsidR="00C14995" w:rsidRPr="00921675" w:rsidRDefault="005D6287"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F60543" w:rsidRDefault="00C66604" w:rsidP="006B56AB">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9522E3" w:rsidRPr="00F60543">
              <w:rPr>
                <w:sz w:val="16"/>
                <w:szCs w:val="16"/>
              </w:rPr>
              <w:t xml:space="preserve"> </w:t>
            </w:r>
            <w:r w:rsidR="008C46E8" w:rsidRPr="00F60543">
              <w:rPr>
                <w:sz w:val="16"/>
                <w:szCs w:val="16"/>
              </w:rPr>
              <w:t>16</w:t>
            </w:r>
            <w:r w:rsidR="001B389D" w:rsidRPr="00F60543">
              <w:rPr>
                <w:sz w:val="16"/>
                <w:szCs w:val="16"/>
              </w:rPr>
              <w:t>.</w:t>
            </w:r>
          </w:p>
          <w:p w:rsidR="003B4124" w:rsidRPr="00F60543" w:rsidRDefault="00A3186C" w:rsidP="00902344">
            <w:pPr>
              <w:spacing w:after="60"/>
              <w:jc w:val="both"/>
              <w:rPr>
                <w:sz w:val="16"/>
                <w:szCs w:val="16"/>
              </w:rPr>
            </w:pPr>
            <w:r w:rsidRPr="007A4E5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A4E59">
              <w:rPr>
                <w:color w:val="FF0000"/>
                <w:sz w:val="16"/>
                <w:szCs w:val="16"/>
              </w:rPr>
              <w:t>нет изменений. Если нет изменений, соответствующая оговорка делается в оферте</w:t>
            </w:r>
          </w:p>
        </w:tc>
      </w:tr>
      <w:tr w:rsidR="003F0AF5" w:rsidRPr="003131DF" w:rsidTr="00C4675F">
        <w:trPr>
          <w:trHeight w:val="573"/>
        </w:trPr>
        <w:tc>
          <w:tcPr>
            <w:tcW w:w="568" w:type="dxa"/>
            <w:shd w:val="clear" w:color="auto" w:fill="D9D9D9" w:themeFill="background1" w:themeFillShade="D9"/>
          </w:tcPr>
          <w:p w:rsidR="003F0AF5" w:rsidRDefault="00304731"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8</w:t>
            </w:r>
          </w:p>
        </w:tc>
        <w:tc>
          <w:tcPr>
            <w:tcW w:w="3402" w:type="dxa"/>
            <w:shd w:val="clear" w:color="auto" w:fill="D9D9D9" w:themeFill="background1" w:themeFillShade="D9"/>
          </w:tcPr>
          <w:p w:rsidR="003F0AF5" w:rsidRDefault="00A62943"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F60543" w:rsidRDefault="00C66604" w:rsidP="001B389D">
            <w:pPr>
              <w:spacing w:after="60"/>
              <w:jc w:val="both"/>
              <w:rPr>
                <w:sz w:val="16"/>
                <w:szCs w:val="16"/>
              </w:rPr>
            </w:pPr>
            <w:r>
              <w:rPr>
                <w:snapToGrid w:val="0"/>
                <w:sz w:val="16"/>
                <w:szCs w:val="16"/>
              </w:rPr>
              <w:t>Ф</w:t>
            </w:r>
            <w:r w:rsidRPr="00F60543">
              <w:rPr>
                <w:snapToGrid w:val="0"/>
                <w:sz w:val="16"/>
                <w:szCs w:val="16"/>
              </w:rPr>
              <w:t>орм</w:t>
            </w:r>
            <w:r>
              <w:rPr>
                <w:snapToGrid w:val="0"/>
                <w:sz w:val="16"/>
                <w:szCs w:val="16"/>
              </w:rPr>
              <w:t>а</w:t>
            </w:r>
            <w:r w:rsidR="009522E3" w:rsidRPr="00F60543">
              <w:rPr>
                <w:sz w:val="16"/>
                <w:szCs w:val="16"/>
              </w:rPr>
              <w:t xml:space="preserve"> </w:t>
            </w:r>
            <w:r w:rsidR="008C46E8" w:rsidRPr="00F60543">
              <w:rPr>
                <w:sz w:val="16"/>
                <w:szCs w:val="16"/>
              </w:rPr>
              <w:t>17</w:t>
            </w:r>
            <w:r w:rsidR="00746245" w:rsidRPr="00F60543">
              <w:rPr>
                <w:sz w:val="16"/>
                <w:szCs w:val="16"/>
              </w:rPr>
              <w:t>.</w:t>
            </w:r>
          </w:p>
          <w:p w:rsidR="003F0AF5" w:rsidRPr="00F60543" w:rsidRDefault="00746245"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8A088F"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921675" w:rsidRDefault="008A088F"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22AA7" w:rsidRDefault="008A088F"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A088F" w:rsidRDefault="008A088F" w:rsidP="008A088F">
            <w:pPr>
              <w:spacing w:after="60"/>
              <w:jc w:val="both"/>
              <w:rPr>
                <w:sz w:val="16"/>
                <w:szCs w:val="16"/>
              </w:rPr>
            </w:pPr>
            <w:r w:rsidRPr="008A088F">
              <w:rPr>
                <w:sz w:val="16"/>
                <w:szCs w:val="16"/>
              </w:rPr>
              <w:t>Форма 18, 20</w:t>
            </w:r>
          </w:p>
        </w:tc>
      </w:tr>
      <w:tr w:rsidR="008A088F"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A088F" w:rsidRDefault="008A088F" w:rsidP="008A088F">
            <w:pPr>
              <w:spacing w:after="60"/>
              <w:jc w:val="both"/>
              <w:rPr>
                <w:sz w:val="16"/>
                <w:szCs w:val="16"/>
              </w:rPr>
            </w:pPr>
            <w:r w:rsidRPr="008A088F">
              <w:rPr>
                <w:sz w:val="16"/>
                <w:szCs w:val="16"/>
              </w:rPr>
              <w:t>Форма 19</w:t>
            </w:r>
          </w:p>
        </w:tc>
      </w:tr>
      <w:tr w:rsidR="008A088F"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6C6D16" w:rsidRDefault="008A088F" w:rsidP="008A088F">
            <w:pPr>
              <w:spacing w:after="60"/>
              <w:jc w:val="both"/>
              <w:rPr>
                <w:snapToGrid w:val="0"/>
                <w:color w:val="000000"/>
                <w:sz w:val="16"/>
                <w:szCs w:val="16"/>
              </w:rPr>
            </w:pPr>
            <w:r>
              <w:rPr>
                <w:snapToGrid w:val="0"/>
                <w:color w:val="000000"/>
                <w:sz w:val="16"/>
                <w:szCs w:val="16"/>
              </w:rPr>
              <w:t>Справка о цепочке собственников компании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both"/>
              <w:rPr>
                <w:sz w:val="16"/>
                <w:szCs w:val="16"/>
              </w:rPr>
            </w:pPr>
            <w:r w:rsidRPr="008A088F">
              <w:rPr>
                <w:sz w:val="16"/>
                <w:szCs w:val="16"/>
              </w:rPr>
              <w:t>Форма 22</w:t>
            </w:r>
          </w:p>
          <w:p w:rsidR="00EA5D32" w:rsidRPr="008A088F" w:rsidRDefault="00EA5D32" w:rsidP="008A088F">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8A088F" w:rsidP="008A088F">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60543" w:rsidRDefault="008A088F" w:rsidP="003E3F00">
            <w:pPr>
              <w:spacing w:after="60"/>
              <w:jc w:val="both"/>
              <w:rPr>
                <w:sz w:val="16"/>
                <w:szCs w:val="16"/>
              </w:rPr>
            </w:pPr>
            <w:r>
              <w:rPr>
                <w:sz w:val="16"/>
                <w:szCs w:val="16"/>
              </w:rPr>
              <w:t>Ф</w:t>
            </w:r>
            <w:r w:rsidR="003E3F00" w:rsidRPr="00F60543">
              <w:rPr>
                <w:sz w:val="16"/>
                <w:szCs w:val="16"/>
              </w:rPr>
              <w:t>орме 23</w:t>
            </w:r>
          </w:p>
          <w:p w:rsidR="003E3F00" w:rsidRPr="00F60543" w:rsidRDefault="00EA5D32" w:rsidP="003E3F00">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F15249" w:rsidRPr="003131DF" w:rsidTr="00C4675F">
        <w:trPr>
          <w:trHeight w:val="573"/>
        </w:trPr>
        <w:tc>
          <w:tcPr>
            <w:tcW w:w="568" w:type="dxa"/>
            <w:shd w:val="clear" w:color="auto" w:fill="D9D9D9" w:themeFill="background1" w:themeFillShade="D9"/>
          </w:tcPr>
          <w:p w:rsidR="00F15249" w:rsidRDefault="003240AE" w:rsidP="008A088F">
            <w:pPr>
              <w:spacing w:after="60"/>
              <w:jc w:val="center"/>
              <w:rPr>
                <w:snapToGrid w:val="0"/>
                <w:color w:val="000000"/>
                <w:sz w:val="16"/>
                <w:szCs w:val="16"/>
              </w:rPr>
            </w:pPr>
            <w:r>
              <w:rPr>
                <w:snapToGrid w:val="0"/>
                <w:color w:val="000000"/>
                <w:sz w:val="16"/>
                <w:szCs w:val="16"/>
              </w:rPr>
              <w:t>4</w:t>
            </w:r>
            <w:r w:rsidR="008A088F">
              <w:rPr>
                <w:snapToGrid w:val="0"/>
                <w:color w:val="000000"/>
                <w:sz w:val="16"/>
                <w:szCs w:val="16"/>
              </w:rPr>
              <w:t>3</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F60543" w:rsidRDefault="008A088F" w:rsidP="00177BC1">
            <w:pPr>
              <w:spacing w:after="60"/>
              <w:jc w:val="both"/>
              <w:rPr>
                <w:sz w:val="16"/>
                <w:szCs w:val="16"/>
              </w:rPr>
            </w:pPr>
            <w:r>
              <w:rPr>
                <w:sz w:val="16"/>
                <w:szCs w:val="16"/>
              </w:rPr>
              <w:t>Ф</w:t>
            </w:r>
            <w:r w:rsidR="00177BC1" w:rsidRPr="00F60543">
              <w:rPr>
                <w:sz w:val="16"/>
                <w:szCs w:val="16"/>
              </w:rPr>
              <w:t>орм</w:t>
            </w:r>
            <w:r>
              <w:rPr>
                <w:sz w:val="16"/>
                <w:szCs w:val="16"/>
              </w:rPr>
              <w:t>а</w:t>
            </w:r>
            <w:r w:rsidR="008C46E8" w:rsidRPr="00F60543">
              <w:rPr>
                <w:sz w:val="16"/>
                <w:szCs w:val="16"/>
              </w:rPr>
              <w:t xml:space="preserve"> 2</w:t>
            </w:r>
            <w:r w:rsidR="003607FD" w:rsidRPr="00F60543">
              <w:rPr>
                <w:sz w:val="16"/>
                <w:szCs w:val="16"/>
              </w:rPr>
              <w:t>4</w:t>
            </w:r>
            <w:r w:rsidR="00177BC1" w:rsidRPr="00F60543">
              <w:rPr>
                <w:sz w:val="16"/>
                <w:szCs w:val="16"/>
              </w:rPr>
              <w:t>.</w:t>
            </w:r>
          </w:p>
          <w:p w:rsidR="00F15249" w:rsidRPr="00F60543" w:rsidRDefault="00F15249" w:rsidP="001B389D">
            <w:pPr>
              <w:spacing w:after="60"/>
              <w:jc w:val="both"/>
              <w:rPr>
                <w:sz w:val="16"/>
                <w:szCs w:val="16"/>
              </w:rPr>
            </w:pPr>
          </w:p>
        </w:tc>
      </w:tr>
      <w:tr w:rsidR="008A088F"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F15249" w:rsidRDefault="008A088F" w:rsidP="008A088F">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921675" w:rsidRDefault="008A088F"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22AA7" w:rsidRDefault="008A088F"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A088F" w:rsidRDefault="008A088F" w:rsidP="008A088F">
            <w:pPr>
              <w:spacing w:after="60"/>
              <w:jc w:val="both"/>
              <w:rPr>
                <w:sz w:val="16"/>
                <w:szCs w:val="16"/>
              </w:rPr>
            </w:pPr>
            <w:r>
              <w:rPr>
                <w:sz w:val="16"/>
                <w:szCs w:val="16"/>
              </w:rPr>
              <w:t>Форма 25</w:t>
            </w:r>
          </w:p>
        </w:tc>
      </w:tr>
      <w:tr w:rsidR="008A088F"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snapToGrid w:val="0"/>
                <w:color w:val="000000"/>
                <w:sz w:val="16"/>
                <w:szCs w:val="16"/>
              </w:rPr>
            </w:pPr>
            <w:r>
              <w:rPr>
                <w:snapToGrid w:val="0"/>
                <w:color w:val="000000"/>
                <w:sz w:val="16"/>
                <w:szCs w:val="16"/>
              </w:rPr>
              <w:t>45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F15249" w:rsidRDefault="008A088F" w:rsidP="008A088F">
            <w:pPr>
              <w:spacing w:after="60"/>
              <w:jc w:val="both"/>
              <w:rPr>
                <w:snapToGrid w:val="0"/>
                <w:color w:val="000000"/>
                <w:sz w:val="16"/>
                <w:szCs w:val="16"/>
              </w:rPr>
            </w:pPr>
            <w:r w:rsidRPr="008A088F">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Default="008A088F"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921675" w:rsidRDefault="008A088F"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22AA7" w:rsidRDefault="008A088F"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088F" w:rsidRPr="008A088F" w:rsidRDefault="008A088F" w:rsidP="008A088F">
            <w:pPr>
              <w:spacing w:after="60"/>
              <w:jc w:val="both"/>
              <w:rPr>
                <w:sz w:val="16"/>
                <w:szCs w:val="16"/>
              </w:rPr>
            </w:pPr>
            <w:r>
              <w:rPr>
                <w:sz w:val="16"/>
                <w:szCs w:val="16"/>
              </w:rPr>
              <w:t>Ф</w:t>
            </w:r>
            <w:r w:rsidRPr="004472C6">
              <w:rPr>
                <w:sz w:val="16"/>
                <w:szCs w:val="16"/>
              </w:rPr>
              <w:t>орм</w:t>
            </w:r>
            <w:r>
              <w:rPr>
                <w:sz w:val="16"/>
                <w:szCs w:val="16"/>
              </w:rPr>
              <w:t>а</w:t>
            </w:r>
            <w:r w:rsidRPr="004472C6">
              <w:rPr>
                <w:sz w:val="16"/>
                <w:szCs w:val="16"/>
              </w:rPr>
              <w:t xml:space="preserve"> 2</w:t>
            </w:r>
            <w:r>
              <w:rPr>
                <w:sz w:val="16"/>
                <w:szCs w:val="16"/>
              </w:rPr>
              <w:t>6</w:t>
            </w:r>
          </w:p>
        </w:tc>
      </w:tr>
      <w:tr w:rsidR="00EA5D32" w:rsidRPr="003131DF" w:rsidTr="008A088F">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Default="00EA5D32" w:rsidP="00EA5D32">
            <w:pPr>
              <w:spacing w:after="60"/>
              <w:jc w:val="center"/>
              <w:rPr>
                <w:snapToGrid w:val="0"/>
                <w:color w:val="000000"/>
                <w:sz w:val="16"/>
                <w:szCs w:val="16"/>
              </w:rPr>
            </w:pPr>
            <w:r>
              <w:rPr>
                <w:snapToGrid w:val="0"/>
                <w:color w:val="000000"/>
                <w:sz w:val="16"/>
                <w:szCs w:val="16"/>
              </w:rPr>
              <w:lastRenderedPageBreak/>
              <w:t>46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Pr="008A088F" w:rsidRDefault="00EA5D32" w:rsidP="008A088F">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Default="00EA5D32" w:rsidP="008A088F">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Default="00EA5D32" w:rsidP="008A088F">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Default="00EA5D32" w:rsidP="008A088F">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5D32" w:rsidRDefault="00EA5D32" w:rsidP="008A088F">
            <w:pPr>
              <w:spacing w:after="60"/>
              <w:jc w:val="both"/>
              <w:rPr>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EA5D32">
            <w:pPr>
              <w:spacing w:after="60"/>
              <w:jc w:val="center"/>
              <w:rPr>
                <w:snapToGrid w:val="0"/>
                <w:color w:val="000000"/>
                <w:sz w:val="16"/>
                <w:szCs w:val="16"/>
              </w:rPr>
            </w:pPr>
            <w:r>
              <w:rPr>
                <w:snapToGrid w:val="0"/>
                <w:color w:val="000000"/>
                <w:sz w:val="16"/>
                <w:szCs w:val="16"/>
              </w:rPr>
              <w:t>4</w:t>
            </w:r>
            <w:r w:rsidR="00EA5D32">
              <w:rPr>
                <w:snapToGrid w:val="0"/>
                <w:color w:val="000000"/>
                <w:sz w:val="16"/>
                <w:szCs w:val="16"/>
              </w:rPr>
              <w:t>7</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F60543" w:rsidRDefault="008A088F" w:rsidP="001E1812">
            <w:pPr>
              <w:spacing w:after="60"/>
              <w:jc w:val="both"/>
              <w:rPr>
                <w:sz w:val="16"/>
                <w:szCs w:val="16"/>
              </w:rPr>
            </w:pPr>
            <w:r>
              <w:rPr>
                <w:sz w:val="16"/>
                <w:szCs w:val="16"/>
              </w:rPr>
              <w:t>Ф</w:t>
            </w:r>
            <w:r w:rsidR="001E1812" w:rsidRPr="00F60543">
              <w:rPr>
                <w:sz w:val="16"/>
                <w:szCs w:val="16"/>
              </w:rPr>
              <w:t>орм</w:t>
            </w:r>
            <w:r>
              <w:rPr>
                <w:sz w:val="16"/>
                <w:szCs w:val="16"/>
              </w:rPr>
              <w:t>а</w:t>
            </w:r>
            <w:r w:rsidR="001E1812" w:rsidRPr="00F60543">
              <w:rPr>
                <w:sz w:val="16"/>
                <w:szCs w:val="16"/>
              </w:rPr>
              <w:t xml:space="preserve"> </w:t>
            </w:r>
            <w:r w:rsidR="00442DF3" w:rsidRPr="00F60543">
              <w:rPr>
                <w:sz w:val="16"/>
                <w:szCs w:val="16"/>
              </w:rPr>
              <w:t>2</w:t>
            </w:r>
            <w:r>
              <w:rPr>
                <w:sz w:val="16"/>
                <w:szCs w:val="16"/>
              </w:rPr>
              <w:t>7</w:t>
            </w:r>
          </w:p>
          <w:p w:rsidR="008A46B5" w:rsidRPr="008A088F" w:rsidRDefault="008A46B5" w:rsidP="008A088F">
            <w:pPr>
              <w:spacing w:after="60"/>
              <w:jc w:val="both"/>
              <w:rPr>
                <w:color w:val="FF0000"/>
                <w:sz w:val="16"/>
                <w:szCs w:val="16"/>
              </w:rPr>
            </w:pPr>
            <w:proofErr w:type="gramStart"/>
            <w:r w:rsidRPr="008A088F">
              <w:rPr>
                <w:color w:val="FF0000"/>
                <w:sz w:val="16"/>
                <w:szCs w:val="16"/>
              </w:rPr>
              <w:t>Предоставляется если Потенциальный участник является</w:t>
            </w:r>
            <w:proofErr w:type="gramEnd"/>
            <w:r w:rsidRPr="008A088F">
              <w:rPr>
                <w:color w:val="FF0000"/>
                <w:sz w:val="16"/>
                <w:szCs w:val="16"/>
              </w:rPr>
              <w:t xml:space="preserve"> участником Программы партнерства с субъектами малого и среднего предпринимательства</w:t>
            </w:r>
          </w:p>
          <w:p w:rsidR="00FF5489" w:rsidRPr="00F60543"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EA5D32">
            <w:pPr>
              <w:spacing w:before="120" w:after="120"/>
              <w:jc w:val="center"/>
              <w:rPr>
                <w:snapToGrid w:val="0"/>
                <w:color w:val="000000"/>
                <w:sz w:val="16"/>
                <w:szCs w:val="16"/>
              </w:rPr>
            </w:pPr>
            <w:r>
              <w:rPr>
                <w:snapToGrid w:val="0"/>
                <w:color w:val="000000"/>
                <w:sz w:val="16"/>
                <w:szCs w:val="16"/>
              </w:rPr>
              <w:t>4</w:t>
            </w:r>
            <w:r w:rsidR="00EA5D32">
              <w:rPr>
                <w:snapToGrid w:val="0"/>
                <w:color w:val="000000"/>
                <w:sz w:val="16"/>
                <w:szCs w:val="16"/>
              </w:rPr>
              <w:t>8</w:t>
            </w:r>
          </w:p>
        </w:tc>
        <w:tc>
          <w:tcPr>
            <w:tcW w:w="3402" w:type="dxa"/>
            <w:shd w:val="clear" w:color="auto" w:fill="D9D9D9" w:themeFill="background1" w:themeFillShade="D9"/>
          </w:tcPr>
          <w:p w:rsidR="00C14995" w:rsidRPr="00921675" w:rsidRDefault="005E1560" w:rsidP="00A60690">
            <w:pPr>
              <w:spacing w:before="60" w:after="60"/>
              <w:jc w:val="both"/>
              <w:rPr>
                <w:snapToGrid w:val="0"/>
                <w:sz w:val="16"/>
                <w:szCs w:val="16"/>
              </w:rPr>
            </w:pPr>
            <w:r w:rsidRPr="00921675">
              <w:rPr>
                <w:snapToGrid w:val="0"/>
                <w:color w:val="000000"/>
                <w:sz w:val="16"/>
                <w:szCs w:val="16"/>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w:t>
            </w:r>
            <w:proofErr w:type="spellStart"/>
            <w:r w:rsidRPr="00921675">
              <w:rPr>
                <w:snapToGrid w:val="0"/>
                <w:color w:val="000000"/>
                <w:sz w:val="16"/>
                <w:szCs w:val="16"/>
              </w:rPr>
              <w:t>авторизац</w:t>
            </w:r>
            <w:r w:rsidR="00A60690">
              <w:rPr>
                <w:snapToGrid w:val="0"/>
                <w:color w:val="000000"/>
                <w:sz w:val="16"/>
                <w:szCs w:val="16"/>
              </w:rPr>
              <w:t>и</w:t>
            </w:r>
            <w:r w:rsidRPr="00921675">
              <w:rPr>
                <w:snapToGrid w:val="0"/>
                <w:color w:val="000000"/>
                <w:sz w:val="16"/>
                <w:szCs w:val="16"/>
              </w:rPr>
              <w:t>онные</w:t>
            </w:r>
            <w:proofErr w:type="spellEnd"/>
            <w:r w:rsidRPr="00921675">
              <w:rPr>
                <w:snapToGrid w:val="0"/>
                <w:color w:val="000000"/>
                <w:sz w:val="16"/>
                <w:szCs w:val="16"/>
              </w:rPr>
              <w:t xml:space="preserve"> и иные письма и т.д.)</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F60543" w:rsidRDefault="00C14995" w:rsidP="00F26EA7">
            <w:pPr>
              <w:spacing w:before="120" w:after="120"/>
              <w:jc w:val="both"/>
              <w:rPr>
                <w:snapToGrid w:val="0"/>
                <w:sz w:val="16"/>
                <w:szCs w:val="16"/>
                <w:highlight w:val="green"/>
              </w:rPr>
            </w:pPr>
          </w:p>
        </w:tc>
      </w:tr>
      <w:tr w:rsidR="001D73FE" w:rsidRPr="00921675" w:rsidTr="00475D21">
        <w:tc>
          <w:tcPr>
            <w:tcW w:w="9748" w:type="dxa"/>
            <w:gridSpan w:val="6"/>
            <w:shd w:val="clear" w:color="auto" w:fill="D9D9D9" w:themeFill="background1" w:themeFillShade="D9"/>
          </w:tcPr>
          <w:p w:rsidR="00C73CDF" w:rsidRDefault="00C73CDF" w:rsidP="00C73CDF">
            <w:pPr>
              <w:spacing w:after="60"/>
              <w:jc w:val="both"/>
              <w:rPr>
                <w:sz w:val="20"/>
                <w:szCs w:val="20"/>
              </w:rPr>
            </w:pPr>
            <w:r>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CE0026">
              <w:rPr>
                <w:sz w:val="20"/>
                <w:szCs w:val="20"/>
              </w:rPr>
              <w:t>непосредственно</w:t>
            </w:r>
            <w:r>
              <w:rPr>
                <w:sz w:val="20"/>
                <w:szCs w:val="20"/>
              </w:rPr>
              <w:t xml:space="preserve"> Потенциальным участником, либо заверенную нотариусом).</w:t>
            </w:r>
          </w:p>
          <w:p w:rsidR="00305393" w:rsidRPr="00F60543" w:rsidRDefault="00C73CDF" w:rsidP="00C73CDF">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9A413F">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9A413F">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9A413F">
      <w:pPr>
        <w:pStyle w:val="af8"/>
        <w:numPr>
          <w:ilvl w:val="2"/>
          <w:numId w:val="47"/>
        </w:numPr>
        <w:ind w:left="1134" w:hanging="1134"/>
        <w:contextualSpacing w:val="0"/>
        <w:jc w:val="both"/>
      </w:pPr>
      <w:bookmarkStart w:id="238"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8"/>
    </w:p>
    <w:p w:rsidR="00C05C28" w:rsidRDefault="00C05C28" w:rsidP="009A413F">
      <w:pPr>
        <w:pStyle w:val="af8"/>
        <w:numPr>
          <w:ilvl w:val="2"/>
          <w:numId w:val="4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8062F">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w:t>
      </w:r>
      <w:r w:rsidRPr="002E2BE8">
        <w:lastRenderedPageBreak/>
        <w:t>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9A413F">
      <w:pPr>
        <w:pStyle w:val="af8"/>
        <w:numPr>
          <w:ilvl w:val="1"/>
          <w:numId w:val="47"/>
        </w:numPr>
        <w:ind w:left="1134" w:hanging="1134"/>
        <w:contextualSpacing w:val="0"/>
        <w:outlineLvl w:val="1"/>
        <w:rPr>
          <w:b/>
        </w:rPr>
      </w:pPr>
      <w:bookmarkStart w:id="239" w:name="_Toc422210019"/>
      <w:bookmarkStart w:id="240" w:name="_Toc422226839"/>
      <w:bookmarkStart w:id="241" w:name="_Toc422244191"/>
      <w:r w:rsidRPr="002E2BE8">
        <w:rPr>
          <w:b/>
        </w:rPr>
        <w:t xml:space="preserve">Срок действия заявки на участие в </w:t>
      </w:r>
      <w:r w:rsidR="00E8142F">
        <w:rPr>
          <w:b/>
        </w:rPr>
        <w:t>закупке</w:t>
      </w:r>
      <w:bookmarkEnd w:id="239"/>
      <w:bookmarkEnd w:id="240"/>
      <w:bookmarkEnd w:id="241"/>
    </w:p>
    <w:p w:rsidR="00597AD3" w:rsidRDefault="009626B2" w:rsidP="009A413F">
      <w:pPr>
        <w:pStyle w:val="af8"/>
        <w:numPr>
          <w:ilvl w:val="2"/>
          <w:numId w:val="47"/>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xml:space="preserve">.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9A413F">
      <w:pPr>
        <w:pStyle w:val="af8"/>
        <w:numPr>
          <w:ilvl w:val="1"/>
          <w:numId w:val="47"/>
        </w:numPr>
        <w:ind w:left="1134" w:hanging="1134"/>
        <w:contextualSpacing w:val="0"/>
        <w:outlineLvl w:val="1"/>
        <w:rPr>
          <w:b/>
        </w:rPr>
      </w:pPr>
      <w:bookmarkStart w:id="242" w:name="_Toc422210020"/>
      <w:bookmarkStart w:id="243" w:name="_Toc422226840"/>
      <w:bookmarkStart w:id="244" w:name="_Toc422244192"/>
      <w:r w:rsidRPr="002E2BE8">
        <w:rPr>
          <w:b/>
        </w:rPr>
        <w:t xml:space="preserve">Официальный язык </w:t>
      </w:r>
      <w:r w:rsidR="00E8142F">
        <w:rPr>
          <w:b/>
        </w:rPr>
        <w:t>закупки</w:t>
      </w:r>
      <w:bookmarkEnd w:id="242"/>
      <w:bookmarkEnd w:id="243"/>
      <w:bookmarkEnd w:id="244"/>
    </w:p>
    <w:p w:rsidR="00597AD3" w:rsidRPr="002E2BE8" w:rsidRDefault="00597AD3" w:rsidP="009A413F">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9A413F">
      <w:pPr>
        <w:pStyle w:val="af8"/>
        <w:numPr>
          <w:ilvl w:val="2"/>
          <w:numId w:val="47"/>
        </w:numPr>
        <w:ind w:left="1134" w:hanging="1134"/>
        <w:contextualSpacing w:val="0"/>
        <w:jc w:val="both"/>
      </w:pPr>
      <w:bookmarkStart w:id="24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5"/>
    </w:p>
    <w:p w:rsidR="00597AD3" w:rsidRPr="00821CD0" w:rsidRDefault="00597AD3" w:rsidP="009A413F">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8062F">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9A413F">
      <w:pPr>
        <w:pStyle w:val="af8"/>
        <w:numPr>
          <w:ilvl w:val="1"/>
          <w:numId w:val="47"/>
        </w:numPr>
        <w:ind w:left="1134" w:hanging="1134"/>
        <w:contextualSpacing w:val="0"/>
        <w:outlineLvl w:val="1"/>
        <w:rPr>
          <w:b/>
        </w:rPr>
      </w:pPr>
      <w:bookmarkStart w:id="246" w:name="_Toc422210021"/>
      <w:bookmarkStart w:id="247" w:name="_Toc422226841"/>
      <w:bookmarkStart w:id="248" w:name="_Toc422244193"/>
      <w:r w:rsidRPr="00821CD0">
        <w:rPr>
          <w:b/>
        </w:rPr>
        <w:t xml:space="preserve">Валюта </w:t>
      </w:r>
      <w:r w:rsidR="00E8142F" w:rsidRPr="00821CD0">
        <w:rPr>
          <w:b/>
        </w:rPr>
        <w:t>закупки</w:t>
      </w:r>
      <w:bookmarkEnd w:id="246"/>
      <w:bookmarkEnd w:id="247"/>
      <w:bookmarkEnd w:id="248"/>
    </w:p>
    <w:p w:rsidR="00597AD3" w:rsidRPr="002E2BE8" w:rsidRDefault="00597AD3" w:rsidP="009A413F">
      <w:pPr>
        <w:pStyle w:val="af8"/>
        <w:numPr>
          <w:ilvl w:val="2"/>
          <w:numId w:val="47"/>
        </w:numPr>
        <w:ind w:left="1134" w:hanging="1134"/>
        <w:contextualSpacing w:val="0"/>
        <w:jc w:val="both"/>
      </w:pPr>
      <w:bookmarkStart w:id="249"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9"/>
    </w:p>
    <w:p w:rsidR="00597AD3" w:rsidRPr="002E2BE8" w:rsidRDefault="00597AD3" w:rsidP="009A413F">
      <w:pPr>
        <w:pStyle w:val="af8"/>
        <w:numPr>
          <w:ilvl w:val="2"/>
          <w:numId w:val="47"/>
        </w:numPr>
        <w:ind w:left="1134" w:hanging="1134"/>
        <w:contextualSpacing w:val="0"/>
        <w:jc w:val="both"/>
      </w:pPr>
      <w:bookmarkStart w:id="250"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0"/>
      <w:proofErr w:type="gramEnd"/>
    </w:p>
    <w:p w:rsidR="00597AD3" w:rsidRDefault="00597AD3" w:rsidP="009A413F">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E8062F">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E8062F">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9A413F">
      <w:pPr>
        <w:pStyle w:val="af8"/>
        <w:numPr>
          <w:ilvl w:val="1"/>
          <w:numId w:val="47"/>
        </w:numPr>
        <w:ind w:left="1134" w:hanging="1134"/>
        <w:contextualSpacing w:val="0"/>
        <w:outlineLvl w:val="1"/>
        <w:rPr>
          <w:b/>
        </w:rPr>
      </w:pPr>
      <w:bookmarkStart w:id="251" w:name="_Toc422210022"/>
      <w:bookmarkStart w:id="252" w:name="_Toc422226842"/>
      <w:bookmarkStart w:id="253"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1"/>
      <w:bookmarkEnd w:id="252"/>
      <w:bookmarkEnd w:id="253"/>
    </w:p>
    <w:p w:rsidR="00597AD3" w:rsidRDefault="00597AD3" w:rsidP="009A413F">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9A413F">
      <w:pPr>
        <w:pStyle w:val="af8"/>
        <w:numPr>
          <w:ilvl w:val="1"/>
          <w:numId w:val="47"/>
        </w:numPr>
        <w:ind w:left="1134" w:hanging="1134"/>
        <w:contextualSpacing w:val="0"/>
        <w:outlineLvl w:val="1"/>
        <w:rPr>
          <w:b/>
        </w:rPr>
      </w:pPr>
      <w:bookmarkStart w:id="254" w:name="_Toc422210023"/>
      <w:bookmarkStart w:id="255" w:name="_Toc422226843"/>
      <w:bookmarkStart w:id="256" w:name="_Toc422244195"/>
      <w:r w:rsidRPr="002E2BE8">
        <w:rPr>
          <w:b/>
        </w:rPr>
        <w:t xml:space="preserve">Цена заявки на участие в </w:t>
      </w:r>
      <w:r w:rsidR="00E8142F">
        <w:rPr>
          <w:b/>
        </w:rPr>
        <w:t>закупке</w:t>
      </w:r>
      <w:r w:rsidRPr="002E2BE8">
        <w:rPr>
          <w:b/>
        </w:rPr>
        <w:t xml:space="preserve"> и договора</w:t>
      </w:r>
      <w:bookmarkEnd w:id="254"/>
      <w:bookmarkEnd w:id="255"/>
      <w:bookmarkEnd w:id="256"/>
    </w:p>
    <w:p w:rsidR="006475EA" w:rsidRPr="002E2BE8" w:rsidRDefault="006475EA" w:rsidP="009A413F">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w:t>
      </w:r>
      <w:r w:rsidRPr="002E2BE8">
        <w:lastRenderedPageBreak/>
        <w:t xml:space="preserve">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9A413F">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9A413F">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9A413F">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9A413F">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9A413F">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9A413F">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9A413F">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9A413F">
      <w:pPr>
        <w:pStyle w:val="af8"/>
        <w:numPr>
          <w:ilvl w:val="2"/>
          <w:numId w:val="47"/>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9A413F">
      <w:pPr>
        <w:pStyle w:val="af8"/>
        <w:numPr>
          <w:ilvl w:val="1"/>
          <w:numId w:val="47"/>
        </w:numPr>
        <w:ind w:left="1134" w:hanging="1134"/>
        <w:contextualSpacing w:val="0"/>
        <w:outlineLvl w:val="1"/>
      </w:pPr>
      <w:bookmarkStart w:id="257" w:name="_Toc422210024"/>
      <w:bookmarkStart w:id="258" w:name="_Toc422226844"/>
      <w:bookmarkStart w:id="259"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7"/>
      <w:bookmarkEnd w:id="258"/>
      <w:bookmarkEnd w:id="259"/>
    </w:p>
    <w:p w:rsidR="00DA6B63" w:rsidRPr="00821CD0" w:rsidRDefault="00E77959" w:rsidP="009A413F">
      <w:pPr>
        <w:pStyle w:val="af8"/>
        <w:numPr>
          <w:ilvl w:val="2"/>
          <w:numId w:val="47"/>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9A413F">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8123C7">
        <w:t>2</w:t>
      </w:r>
      <w:r w:rsidR="00061DE1">
        <w:t xml:space="preserve"> Извещения</w:t>
      </w:r>
      <w:r w:rsidRPr="005A2CA2">
        <w:t>.</w:t>
      </w:r>
    </w:p>
    <w:p w:rsidR="00C52BDE" w:rsidRPr="00821CD0" w:rsidRDefault="000617C6" w:rsidP="009A413F">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9A413F">
      <w:pPr>
        <w:pStyle w:val="af8"/>
        <w:numPr>
          <w:ilvl w:val="0"/>
          <w:numId w:val="46"/>
        </w:numPr>
        <w:ind w:left="1134" w:firstLine="0"/>
        <w:contextualSpacing w:val="0"/>
        <w:jc w:val="both"/>
        <w:outlineLvl w:val="1"/>
      </w:pPr>
      <w:bookmarkStart w:id="260" w:name="_Toc422210025"/>
      <w:bookmarkStart w:id="261" w:name="_Toc422226845"/>
      <w:bookmarkStart w:id="262"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3" w:name="_Toc422210026"/>
      <w:bookmarkStart w:id="264" w:name="_Toc422226846"/>
      <w:bookmarkStart w:id="265" w:name="_Toc422244198"/>
      <w:bookmarkEnd w:id="260"/>
      <w:bookmarkEnd w:id="261"/>
      <w:bookmarkEnd w:id="262"/>
    </w:p>
    <w:bookmarkEnd w:id="263"/>
    <w:bookmarkEnd w:id="264"/>
    <w:bookmarkEnd w:id="265"/>
    <w:p w:rsidR="003479BC" w:rsidRPr="006B498D" w:rsidRDefault="008A088F" w:rsidP="009A413F">
      <w:pPr>
        <w:pStyle w:val="af8"/>
        <w:numPr>
          <w:ilvl w:val="0"/>
          <w:numId w:val="46"/>
        </w:numPr>
        <w:ind w:hanging="295"/>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9A413F">
      <w:pPr>
        <w:pStyle w:val="af8"/>
        <w:numPr>
          <w:ilvl w:val="0"/>
          <w:numId w:val="46"/>
        </w:numPr>
        <w:ind w:hanging="295"/>
        <w:jc w:val="both"/>
      </w:pPr>
      <w:r>
        <w:t>д</w:t>
      </w:r>
      <w:r w:rsidRPr="008D6360">
        <w:t>екларацию, подготовленную по Форме</w:t>
      </w:r>
      <w:r w:rsidR="007B29C1">
        <w:t xml:space="preserve"> 17</w:t>
      </w:r>
      <w:r w:rsidRPr="00E66C4B">
        <w:t xml:space="preserve">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9A413F">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9A413F">
      <w:pPr>
        <w:pStyle w:val="af8"/>
        <w:numPr>
          <w:ilvl w:val="3"/>
          <w:numId w:val="47"/>
        </w:numPr>
        <w:ind w:left="1134" w:hanging="1134"/>
        <w:jc w:val="both"/>
      </w:pPr>
      <w:r>
        <w:t xml:space="preserve">В случае если Потенциальный участник закупки не </w:t>
      </w:r>
      <w:proofErr w:type="gramStart"/>
      <w:r>
        <w:t xml:space="preserve">является изготовителем </w:t>
      </w:r>
      <w:r>
        <w:lastRenderedPageBreak/>
        <w:t>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9A413F">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9A413F">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9A413F">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9A413F">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9A413F">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9A413F">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9A413F">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9A413F">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9A413F">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9A413F">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9A413F">
      <w:pPr>
        <w:pStyle w:val="af8"/>
        <w:numPr>
          <w:ilvl w:val="1"/>
          <w:numId w:val="47"/>
        </w:numPr>
        <w:ind w:left="1134" w:hanging="1134"/>
        <w:contextualSpacing w:val="0"/>
        <w:outlineLvl w:val="1"/>
        <w:rPr>
          <w:b/>
        </w:rPr>
      </w:pPr>
      <w:bookmarkStart w:id="266" w:name="_Toc422210042"/>
      <w:bookmarkStart w:id="267" w:name="_Toc422226862"/>
      <w:bookmarkStart w:id="268" w:name="_Toc422244214"/>
      <w:r w:rsidRPr="00343A81">
        <w:rPr>
          <w:b/>
        </w:rPr>
        <w:lastRenderedPageBreak/>
        <w:t xml:space="preserve">Участие в </w:t>
      </w:r>
      <w:r w:rsidR="00D303E1">
        <w:rPr>
          <w:b/>
        </w:rPr>
        <w:t>закупке</w:t>
      </w:r>
      <w:r w:rsidRPr="00343A81">
        <w:t xml:space="preserve"> </w:t>
      </w:r>
      <w:r w:rsidRPr="00343A81">
        <w:rPr>
          <w:b/>
        </w:rPr>
        <w:t>коллективных участников</w:t>
      </w:r>
      <w:bookmarkEnd w:id="266"/>
      <w:bookmarkEnd w:id="267"/>
      <w:bookmarkEnd w:id="268"/>
    </w:p>
    <w:p w:rsidR="0098288E" w:rsidRPr="00343A81" w:rsidRDefault="0098288E" w:rsidP="0098288E">
      <w:pPr>
        <w:pStyle w:val="af8"/>
        <w:ind w:left="1134"/>
        <w:contextualSpacing w:val="0"/>
        <w:outlineLvl w:val="1"/>
        <w:rPr>
          <w:b/>
        </w:rPr>
      </w:pPr>
    </w:p>
    <w:p w:rsidR="003479BC" w:rsidRDefault="003479BC" w:rsidP="009A413F">
      <w:pPr>
        <w:pStyle w:val="af8"/>
        <w:numPr>
          <w:ilvl w:val="2"/>
          <w:numId w:val="47"/>
        </w:numPr>
        <w:ind w:left="1134" w:hanging="1134"/>
        <w:contextualSpacing w:val="0"/>
        <w:jc w:val="both"/>
      </w:pPr>
      <w:r w:rsidRPr="00343A81">
        <w:t xml:space="preserve">Если заявка на участие в закупке </w:t>
      </w:r>
      <w:proofErr w:type="gramStart"/>
      <w:r w:rsidRPr="00343A81">
        <w:t xml:space="preserve">подается коллективным участником Участник </w:t>
      </w:r>
      <w:r w:rsidR="00D303E1">
        <w:t>закупки</w:t>
      </w:r>
      <w:r w:rsidRPr="00343A81">
        <w:t xml:space="preserve"> должен</w:t>
      </w:r>
      <w:proofErr w:type="gramEnd"/>
      <w:r w:rsidRPr="00343A81">
        <w:t xml:space="preserve"> включить в свою заявку </w:t>
      </w:r>
      <w:bookmarkStart w:id="269"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69"/>
      <w:r w:rsidRPr="00343A81">
        <w:t>, дополнительно должны быть выполнены нижеприведенные требования.</w:t>
      </w:r>
    </w:p>
    <w:p w:rsidR="003479BC" w:rsidRPr="00343A81" w:rsidRDefault="003479BC" w:rsidP="009A413F">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9A413F">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9A413F">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9A413F">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9A413F">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9A413F">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xml:space="preserve">, </w:t>
      </w:r>
      <w:r w:rsidRPr="00343A81">
        <w:lastRenderedPageBreak/>
        <w:t>и солидарная ответственность за своевременное и полное исполнение договора;</w:t>
      </w:r>
    </w:p>
    <w:p w:rsidR="003479BC" w:rsidRPr="00343A81" w:rsidRDefault="003479BC" w:rsidP="009A413F">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9A413F">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9A413F">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9A413F">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9A413F">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9A413F">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9A413F">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9A413F">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9A413F">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9A413F">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9A413F">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9A413F">
      <w:pPr>
        <w:pStyle w:val="af8"/>
        <w:numPr>
          <w:ilvl w:val="2"/>
          <w:numId w:val="47"/>
        </w:numPr>
        <w:ind w:left="1134" w:hanging="1134"/>
        <w:jc w:val="both"/>
      </w:pPr>
      <w:r w:rsidRPr="00343A81">
        <w:lastRenderedPageBreak/>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9A413F">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0"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70"/>
    </w:p>
    <w:p w:rsidR="005E632E" w:rsidRDefault="005E632E" w:rsidP="00897A84">
      <w:pPr>
        <w:pStyle w:val="Style12"/>
        <w:widowControl/>
        <w:tabs>
          <w:tab w:val="left" w:leader="underscore" w:pos="9864"/>
        </w:tabs>
        <w:spacing w:line="324" w:lineRule="exact"/>
        <w:ind w:firstLine="851"/>
        <w:rPr>
          <w:sz w:val="20"/>
          <w:szCs w:val="20"/>
        </w:rPr>
      </w:pPr>
    </w:p>
    <w:p w:rsidR="00CE4D94" w:rsidRDefault="001E6357"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Техническая часть</w:t>
      </w:r>
      <w:r>
        <w:rPr>
          <w:i/>
          <w:color w:val="548DD4" w:themeColor="text2" w:themeTint="99"/>
        </w:rPr>
        <w:t xml:space="preserve"> представлена в приложении № 1</w:t>
      </w:r>
      <w:r w:rsidRPr="00897A84">
        <w:rPr>
          <w:i/>
          <w:color w:val="548DD4" w:themeColor="text2" w:themeTint="99"/>
        </w:rPr>
        <w:t xml:space="preserve"> к настоящей закупочной док</w:t>
      </w:r>
      <w:r>
        <w:rPr>
          <w:i/>
          <w:color w:val="548DD4" w:themeColor="text2" w:themeTint="99"/>
        </w:rPr>
        <w:t>ументации</w:t>
      </w:r>
      <w:r w:rsidRPr="00897A84">
        <w:rPr>
          <w:i/>
          <w:color w:val="548DD4" w:themeColor="text2" w:themeTint="99"/>
        </w:rPr>
        <w:t>.</w:t>
      </w:r>
    </w:p>
    <w:p w:rsidR="009426F2" w:rsidRDefault="009426F2" w:rsidP="00E66C4B"/>
    <w:p w:rsidR="00CE4D94" w:rsidRDefault="005034BE" w:rsidP="005A701E">
      <w:pPr>
        <w:pStyle w:val="1"/>
        <w:pageBreakBefore/>
      </w:pPr>
      <w:bookmarkStart w:id="271"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71"/>
    </w:p>
    <w:p w:rsidR="00830718" w:rsidRPr="00830718" w:rsidRDefault="00830718" w:rsidP="0003284E">
      <w:pPr>
        <w:jc w:val="right"/>
      </w:pPr>
    </w:p>
    <w:p w:rsidR="001E6357" w:rsidRPr="005E632E" w:rsidRDefault="001E6357" w:rsidP="001E6357">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Pr>
          <w:i/>
          <w:color w:val="548DD4" w:themeColor="text2" w:themeTint="99"/>
        </w:rPr>
        <w:t>а представлен в приложении № 2</w:t>
      </w:r>
      <w:r w:rsidRPr="005E632E">
        <w:rPr>
          <w:i/>
          <w:color w:val="548DD4" w:themeColor="text2" w:themeTint="99"/>
        </w:rPr>
        <w:t xml:space="preserve"> к на</w:t>
      </w:r>
      <w:r>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2" w:name="_Toc422244217"/>
      <w:r>
        <w:lastRenderedPageBreak/>
        <w:t xml:space="preserve">Раздел </w:t>
      </w:r>
      <w:r w:rsidR="005A701E">
        <w:t xml:space="preserve"> 9</w:t>
      </w:r>
      <w:r>
        <w:t xml:space="preserve">. </w:t>
      </w:r>
      <w:r w:rsidR="00F27CCD" w:rsidRPr="00B32644">
        <w:t>РУКОВОДСТВО ПО ЭКСПЕРТНОЙ ОЦЕНКЕ</w:t>
      </w:r>
      <w:bookmarkEnd w:id="272"/>
    </w:p>
    <w:p w:rsidR="00830718" w:rsidRPr="00830718" w:rsidRDefault="00830718" w:rsidP="0003284E">
      <w:pPr>
        <w:jc w:val="right"/>
      </w:pPr>
    </w:p>
    <w:p w:rsidR="001E6357" w:rsidRDefault="001E6357" w:rsidP="009A413F">
      <w:pPr>
        <w:pStyle w:val="af8"/>
        <w:widowControl/>
        <w:numPr>
          <w:ilvl w:val="1"/>
          <w:numId w:val="61"/>
        </w:numPr>
        <w:autoSpaceDE/>
        <w:adjustRightInd/>
        <w:spacing w:before="240" w:after="60" w:line="360" w:lineRule="auto"/>
        <w:jc w:val="both"/>
        <w:outlineLvl w:val="0"/>
        <w:rPr>
          <w:b/>
          <w:kern w:val="28"/>
        </w:rPr>
      </w:pPr>
      <w:bookmarkStart w:id="273" w:name="_Toc297628859"/>
      <w:r>
        <w:rPr>
          <w:b/>
          <w:kern w:val="28"/>
        </w:rPr>
        <w:t>Термины и определения</w:t>
      </w:r>
      <w:bookmarkEnd w:id="27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1E6357" w:rsidTr="001E6357">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1E6357" w:rsidRDefault="001E6357" w:rsidP="001E6357">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1E6357" w:rsidRDefault="001E6357" w:rsidP="001E6357">
            <w:pPr>
              <w:keepNext/>
              <w:widowControl/>
              <w:autoSpaceDE/>
              <w:adjustRightInd/>
              <w:spacing w:line="276" w:lineRule="auto"/>
              <w:jc w:val="center"/>
              <w:outlineLvl w:val="1"/>
              <w:rPr>
                <w:b/>
                <w:lang w:eastAsia="en-US"/>
              </w:rPr>
            </w:pPr>
            <w:r>
              <w:rPr>
                <w:b/>
                <w:lang w:eastAsia="en-US"/>
              </w:rPr>
              <w:t>Определение / толкование</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ПАО «Томскэнергосбыт»</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Экспертная группа</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Закупочная комиссия</w:t>
            </w:r>
          </w:p>
        </w:tc>
      </w:tr>
      <w:tr w:rsidR="001E6357" w:rsidTr="001E6357">
        <w:tc>
          <w:tcPr>
            <w:tcW w:w="2824" w:type="dxa"/>
            <w:tcBorders>
              <w:top w:val="single" w:sz="4" w:space="0" w:color="auto"/>
              <w:left w:val="single" w:sz="4" w:space="0" w:color="auto"/>
              <w:bottom w:val="single" w:sz="4" w:space="0" w:color="auto"/>
              <w:right w:val="single" w:sz="4" w:space="0" w:color="auto"/>
            </w:tcBorders>
            <w:hideMark/>
          </w:tcPr>
          <w:p w:rsidR="001E6357" w:rsidRDefault="001E6357" w:rsidP="001E6357">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1E6357" w:rsidRDefault="001E6357" w:rsidP="001E6357">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1E6357" w:rsidRDefault="001E6357" w:rsidP="001E6357">
      <w:pPr>
        <w:autoSpaceDE/>
        <w:adjustRightInd/>
        <w:ind w:left="1134" w:hanging="1134"/>
        <w:outlineLvl w:val="0"/>
        <w:rPr>
          <w:b/>
          <w:kern w:val="28"/>
        </w:rPr>
      </w:pPr>
      <w:bookmarkStart w:id="274" w:name="_Toc297628860"/>
    </w:p>
    <w:p w:rsidR="001E6357" w:rsidRDefault="001E6357" w:rsidP="009A413F">
      <w:pPr>
        <w:pStyle w:val="af8"/>
        <w:widowControl/>
        <w:numPr>
          <w:ilvl w:val="1"/>
          <w:numId w:val="61"/>
        </w:numPr>
        <w:autoSpaceDE/>
        <w:adjustRightInd/>
        <w:spacing w:line="360" w:lineRule="auto"/>
        <w:jc w:val="both"/>
        <w:outlineLvl w:val="0"/>
        <w:rPr>
          <w:b/>
          <w:kern w:val="28"/>
        </w:rPr>
      </w:pPr>
      <w:r>
        <w:rPr>
          <w:b/>
          <w:kern w:val="28"/>
        </w:rPr>
        <w:t>Назначение и область применения</w:t>
      </w:r>
      <w:bookmarkEnd w:id="274"/>
    </w:p>
    <w:p w:rsidR="001E6357" w:rsidRDefault="001E6357" w:rsidP="001E6357">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1E6357" w:rsidRDefault="001E6357" w:rsidP="001E6357">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1E6357" w:rsidRDefault="001E6357" w:rsidP="001E6357">
      <w:pPr>
        <w:autoSpaceDE/>
        <w:adjustRightInd/>
        <w:jc w:val="both"/>
        <w:outlineLvl w:val="1"/>
      </w:pPr>
    </w:p>
    <w:p w:rsidR="001E6357" w:rsidRDefault="001E6357" w:rsidP="009A413F">
      <w:pPr>
        <w:widowControl/>
        <w:numPr>
          <w:ilvl w:val="1"/>
          <w:numId w:val="61"/>
        </w:numPr>
        <w:autoSpaceDE/>
        <w:adjustRightInd/>
        <w:spacing w:line="360" w:lineRule="auto"/>
        <w:jc w:val="both"/>
        <w:outlineLvl w:val="0"/>
        <w:rPr>
          <w:b/>
          <w:kern w:val="28"/>
        </w:rPr>
      </w:pPr>
      <w:bookmarkStart w:id="275" w:name="_Toc232403464"/>
      <w:bookmarkEnd w:id="275"/>
      <w:r>
        <w:rPr>
          <w:b/>
          <w:kern w:val="28"/>
        </w:rPr>
        <w:t>Общие положения</w:t>
      </w:r>
    </w:p>
    <w:p w:rsidR="001E6357" w:rsidRDefault="001E6357" w:rsidP="001E6357">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1E6357" w:rsidRDefault="001E6357" w:rsidP="001E6357">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1E6357" w:rsidRDefault="001E6357" w:rsidP="001E6357">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1E6357" w:rsidRDefault="001E6357" w:rsidP="001E6357">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1E6357" w:rsidRDefault="001E6357" w:rsidP="001E6357">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1E6357" w:rsidRDefault="001E6357" w:rsidP="001E6357">
      <w:pPr>
        <w:autoSpaceDE/>
        <w:adjustRightInd/>
        <w:ind w:firstLine="709"/>
        <w:jc w:val="both"/>
        <w:outlineLvl w:val="1"/>
      </w:pPr>
      <w:r>
        <w:t>9.3.6.</w:t>
      </w:r>
      <w:r>
        <w:tab/>
        <w:t xml:space="preserve">В период рассмотрения и оценки Заявок эксперты могут вступать в </w:t>
      </w:r>
      <w:r>
        <w:lastRenderedPageBreak/>
        <w:t xml:space="preserve">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1E6357" w:rsidRDefault="001E6357" w:rsidP="001E6357">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1E6357" w:rsidRDefault="001E6357" w:rsidP="001E6357">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1E6357" w:rsidRDefault="001E6357" w:rsidP="001E6357">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1E6357" w:rsidRDefault="001E6357" w:rsidP="001E6357">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1E6357" w:rsidRDefault="001E6357" w:rsidP="001E6357">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1E6357" w:rsidRDefault="001E6357" w:rsidP="001E6357">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1E6357" w:rsidRDefault="001E6357" w:rsidP="001E6357">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1E6357" w:rsidRDefault="001E6357" w:rsidP="001E6357">
      <w:pPr>
        <w:autoSpaceDE/>
        <w:adjustRightInd/>
        <w:ind w:firstLine="709"/>
        <w:jc w:val="both"/>
        <w:outlineLvl w:val="1"/>
      </w:pPr>
      <w:r>
        <w:t>9.3.14.</w:t>
      </w:r>
      <w:r>
        <w:tab/>
        <w:t xml:space="preserve">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w:t>
      </w:r>
      <w:r>
        <w:lastRenderedPageBreak/>
        <w:t>закупочной процедуры, изложенными в закупочной документации.</w:t>
      </w:r>
    </w:p>
    <w:p w:rsidR="001E6357" w:rsidRDefault="001E6357" w:rsidP="001E6357">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1E6357" w:rsidRDefault="001E6357" w:rsidP="001E6357">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1E6357" w:rsidRDefault="001E6357" w:rsidP="009A413F">
      <w:pPr>
        <w:widowControl/>
        <w:numPr>
          <w:ilvl w:val="1"/>
          <w:numId w:val="61"/>
        </w:numPr>
        <w:autoSpaceDE/>
        <w:adjustRightInd/>
        <w:spacing w:line="360" w:lineRule="auto"/>
        <w:jc w:val="both"/>
        <w:outlineLvl w:val="0"/>
        <w:rPr>
          <w:b/>
          <w:kern w:val="28"/>
          <w:lang w:val="en-US"/>
        </w:rPr>
      </w:pPr>
      <w:r>
        <w:rPr>
          <w:b/>
          <w:kern w:val="28"/>
        </w:rPr>
        <w:t>Виды экспертной оценки</w:t>
      </w:r>
    </w:p>
    <w:p w:rsidR="001E6357" w:rsidRDefault="001E6357" w:rsidP="009A413F">
      <w:pPr>
        <w:pStyle w:val="af8"/>
        <w:keepNext/>
        <w:widowControl/>
        <w:numPr>
          <w:ilvl w:val="2"/>
          <w:numId w:val="62"/>
        </w:numPr>
        <w:autoSpaceDE/>
        <w:adjustRightInd/>
        <w:spacing w:line="360" w:lineRule="auto"/>
        <w:jc w:val="both"/>
      </w:pPr>
      <w:r>
        <w:t xml:space="preserve">Техническая экспертиза </w:t>
      </w:r>
    </w:p>
    <w:p w:rsidR="001E6357" w:rsidRDefault="001E6357" w:rsidP="001E6357">
      <w:pPr>
        <w:tabs>
          <w:tab w:val="num" w:pos="1080"/>
        </w:tabs>
        <w:adjustRightInd/>
        <w:ind w:firstLine="709"/>
        <w:jc w:val="both"/>
      </w:pPr>
      <w:r>
        <w:t>-</w:t>
      </w:r>
      <w:r>
        <w:tab/>
        <w:t>рассматривается существо технических Заявок, технических характеристик и т.д.;</w:t>
      </w:r>
    </w:p>
    <w:p w:rsidR="001E6357" w:rsidRDefault="001E6357" w:rsidP="001E6357">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1E6357" w:rsidRDefault="001E6357" w:rsidP="001E6357">
      <w:pPr>
        <w:tabs>
          <w:tab w:val="num" w:pos="1080"/>
        </w:tabs>
        <w:adjustRightInd/>
        <w:ind w:firstLine="709"/>
        <w:jc w:val="both"/>
      </w:pPr>
      <w:r>
        <w:t>-</w:t>
      </w:r>
      <w:r>
        <w:tab/>
        <w:t>рассматриваются временные параметры поставки товара;</w:t>
      </w:r>
    </w:p>
    <w:p w:rsidR="001E6357" w:rsidRDefault="001E6357" w:rsidP="001E6357">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1E6357" w:rsidRDefault="001E6357" w:rsidP="001E6357">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1E6357" w:rsidRDefault="001E6357" w:rsidP="001E6357">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1E6357" w:rsidRDefault="001E6357" w:rsidP="001E6357">
      <w:pPr>
        <w:tabs>
          <w:tab w:val="num" w:pos="1080"/>
        </w:tabs>
        <w:adjustRightInd/>
        <w:ind w:firstLine="709"/>
        <w:jc w:val="both"/>
      </w:pPr>
      <w:r>
        <w:t>-</w:t>
      </w:r>
      <w:r>
        <w:tab/>
        <w:t>другие вопросы ЗК/ПДЗК.</w:t>
      </w:r>
    </w:p>
    <w:p w:rsidR="001E6357" w:rsidRDefault="001E6357" w:rsidP="009A413F">
      <w:pPr>
        <w:pStyle w:val="af8"/>
        <w:widowControl/>
        <w:numPr>
          <w:ilvl w:val="2"/>
          <w:numId w:val="62"/>
        </w:numPr>
        <w:autoSpaceDE/>
        <w:adjustRightInd/>
        <w:spacing w:line="360" w:lineRule="auto"/>
        <w:jc w:val="both"/>
      </w:pPr>
      <w:r>
        <w:t>Коммерческая экспертиза</w:t>
      </w:r>
    </w:p>
    <w:p w:rsidR="001E6357" w:rsidRDefault="001E6357" w:rsidP="001E6357">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1E6357" w:rsidRDefault="001E6357" w:rsidP="001E6357">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1E6357" w:rsidRDefault="001E6357" w:rsidP="001E6357">
      <w:pPr>
        <w:tabs>
          <w:tab w:val="num" w:pos="1080"/>
        </w:tabs>
        <w:adjustRightInd/>
        <w:ind w:firstLine="709"/>
        <w:jc w:val="both"/>
        <w:rPr>
          <w:u w:val="single"/>
        </w:rPr>
      </w:pPr>
      <w:r>
        <w:t>-</w:t>
      </w:r>
      <w:r>
        <w:tab/>
        <w:t>другие вопросы ЗК/ПДЗК.</w:t>
      </w:r>
    </w:p>
    <w:p w:rsidR="001E6357" w:rsidRDefault="001E6357" w:rsidP="009A413F">
      <w:pPr>
        <w:widowControl/>
        <w:numPr>
          <w:ilvl w:val="2"/>
          <w:numId w:val="62"/>
        </w:numPr>
        <w:autoSpaceDE/>
        <w:adjustRightInd/>
        <w:spacing w:line="360" w:lineRule="auto"/>
        <w:jc w:val="both"/>
      </w:pPr>
      <w:r>
        <w:t xml:space="preserve">Финансово-экономическая экспертиза </w:t>
      </w:r>
    </w:p>
    <w:p w:rsidR="001E6357" w:rsidRDefault="001E6357" w:rsidP="001E6357">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1E6357" w:rsidRDefault="001E6357" w:rsidP="009A413F">
      <w:pPr>
        <w:widowControl/>
        <w:numPr>
          <w:ilvl w:val="2"/>
          <w:numId w:val="62"/>
        </w:numPr>
        <w:autoSpaceDE/>
        <w:adjustRightInd/>
        <w:spacing w:line="360" w:lineRule="auto"/>
        <w:jc w:val="both"/>
      </w:pPr>
      <w:r>
        <w:t>Юридическая экспертиза</w:t>
      </w:r>
    </w:p>
    <w:p w:rsidR="001E6357" w:rsidRDefault="001E6357" w:rsidP="001E6357">
      <w:pPr>
        <w:adjustRightInd/>
        <w:ind w:firstLine="851"/>
        <w:jc w:val="both"/>
      </w:pPr>
      <w:r>
        <w:t>-</w:t>
      </w:r>
      <w:r>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1E6357" w:rsidRDefault="001E6357" w:rsidP="001E6357">
      <w:pPr>
        <w:adjustRightInd/>
        <w:ind w:firstLine="851"/>
        <w:jc w:val="both"/>
      </w:pPr>
      <w:r>
        <w:lastRenderedPageBreak/>
        <w:t>-</w:t>
      </w:r>
      <w:r>
        <w:tab/>
        <w:t>рассматривается приемлемость предлагаемых договорных условий (протокол разногласий);</w:t>
      </w:r>
    </w:p>
    <w:p w:rsidR="001E6357" w:rsidRDefault="001E6357" w:rsidP="001E6357">
      <w:pPr>
        <w:tabs>
          <w:tab w:val="num" w:pos="1080"/>
        </w:tabs>
        <w:adjustRightInd/>
        <w:ind w:firstLine="851"/>
        <w:jc w:val="both"/>
      </w:pPr>
      <w:r>
        <w:t>-</w:t>
      </w:r>
      <w:r>
        <w:tab/>
        <w:t>другие вопросы ЗК/ПДЗК.</w:t>
      </w:r>
    </w:p>
    <w:p w:rsidR="001E6357" w:rsidRDefault="001E6357" w:rsidP="009A413F">
      <w:pPr>
        <w:widowControl/>
        <w:numPr>
          <w:ilvl w:val="2"/>
          <w:numId w:val="62"/>
        </w:numPr>
        <w:autoSpaceDE/>
        <w:adjustRightInd/>
        <w:spacing w:line="360" w:lineRule="auto"/>
        <w:jc w:val="both"/>
      </w:pPr>
      <w:r>
        <w:t>Организационная экспертиза (оценка состава и качества оформления Заявок):</w:t>
      </w:r>
    </w:p>
    <w:p w:rsidR="001E6357" w:rsidRDefault="001E6357" w:rsidP="001E6357">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1E6357" w:rsidRDefault="001E6357" w:rsidP="009A413F">
      <w:pPr>
        <w:widowControl/>
        <w:numPr>
          <w:ilvl w:val="2"/>
          <w:numId w:val="62"/>
        </w:numPr>
        <w:autoSpaceDE/>
        <w:adjustRightInd/>
        <w:spacing w:line="360" w:lineRule="auto"/>
        <w:jc w:val="both"/>
      </w:pPr>
      <w:bookmarkStart w:id="276" w:name="_Toc301790282"/>
      <w:r>
        <w:t>Экспертиза по экономической безопасности.</w:t>
      </w:r>
      <w:bookmarkEnd w:id="276"/>
    </w:p>
    <w:p w:rsidR="001E6357" w:rsidRDefault="001E6357" w:rsidP="001E6357">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1E6357" w:rsidRDefault="001E6357" w:rsidP="009A413F">
      <w:pPr>
        <w:pStyle w:val="af8"/>
        <w:widowControl/>
        <w:numPr>
          <w:ilvl w:val="1"/>
          <w:numId w:val="62"/>
        </w:numPr>
        <w:autoSpaceDE/>
        <w:adjustRightInd/>
        <w:spacing w:line="360" w:lineRule="auto"/>
        <w:jc w:val="center"/>
        <w:outlineLvl w:val="0"/>
        <w:rPr>
          <w:b/>
          <w:kern w:val="28"/>
        </w:rPr>
      </w:pPr>
      <w:r>
        <w:rPr>
          <w:b/>
          <w:kern w:val="28"/>
        </w:rPr>
        <w:t>Отборочные и оценочные критерии</w:t>
      </w:r>
    </w:p>
    <w:p w:rsidR="001E6357" w:rsidRDefault="001E6357" w:rsidP="001E6357">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1E6357" w:rsidRDefault="001E6357" w:rsidP="001E6357">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1E6357" w:rsidRDefault="001E6357" w:rsidP="001E6357">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1E6357" w:rsidRDefault="001E6357" w:rsidP="001E6357">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1E6357" w:rsidRDefault="001E6357" w:rsidP="001E6357">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1E6357" w:rsidRDefault="001E6357" w:rsidP="001E6357">
      <w:pPr>
        <w:pStyle w:val="af8"/>
        <w:widowControl/>
        <w:autoSpaceDE/>
        <w:adjustRightInd/>
        <w:spacing w:line="360" w:lineRule="auto"/>
        <w:ind w:left="643"/>
        <w:jc w:val="both"/>
        <w:rPr>
          <w:b/>
        </w:rPr>
      </w:pPr>
      <w:r>
        <w:rPr>
          <w:b/>
        </w:rPr>
        <w:t>9.6. Стадии экспертизы</w:t>
      </w:r>
    </w:p>
    <w:p w:rsidR="001E6357" w:rsidRDefault="001E6357" w:rsidP="009A413F">
      <w:pPr>
        <w:pStyle w:val="af8"/>
        <w:widowControl/>
        <w:numPr>
          <w:ilvl w:val="2"/>
          <w:numId w:val="63"/>
        </w:numPr>
        <w:autoSpaceDE/>
        <w:adjustRightInd/>
        <w:spacing w:line="360" w:lineRule="auto"/>
        <w:jc w:val="both"/>
        <w:rPr>
          <w:b/>
        </w:rPr>
      </w:pPr>
      <w:r>
        <w:rPr>
          <w:b/>
        </w:rPr>
        <w:t>Отборочная стадия</w:t>
      </w:r>
    </w:p>
    <w:p w:rsidR="001E6357" w:rsidRDefault="001E6357" w:rsidP="001E6357">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1E6357" w:rsidRDefault="001E6357" w:rsidP="001E6357">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1E6357" w:rsidRDefault="001E6357" w:rsidP="001E6357">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1E6357" w:rsidRDefault="001E6357" w:rsidP="001E6357">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1E6357" w:rsidRDefault="001E6357" w:rsidP="001E6357">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1E6357" w:rsidRDefault="001E6357" w:rsidP="001E6357">
      <w:pPr>
        <w:widowControl/>
        <w:autoSpaceDE/>
        <w:adjustRightInd/>
        <w:ind w:firstLine="709"/>
        <w:jc w:val="both"/>
      </w:pPr>
      <w:r>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1E6357" w:rsidRDefault="001E6357" w:rsidP="001E6357">
      <w:pPr>
        <w:widowControl/>
        <w:autoSpaceDE/>
        <w:adjustRightInd/>
        <w:ind w:firstLine="709"/>
        <w:jc w:val="both"/>
      </w:pPr>
      <w:r>
        <w:lastRenderedPageBreak/>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1E6357" w:rsidRDefault="001E6357" w:rsidP="001E6357">
      <w:pPr>
        <w:pStyle w:val="af8"/>
        <w:widowControl/>
        <w:autoSpaceDE/>
        <w:adjustRightInd/>
        <w:spacing w:line="360" w:lineRule="auto"/>
        <w:ind w:left="1003"/>
        <w:jc w:val="both"/>
        <w:rPr>
          <w:b/>
        </w:rPr>
      </w:pPr>
      <w:r>
        <w:rPr>
          <w:b/>
        </w:rPr>
        <w:t>9.6.2 Оценочная стадия</w:t>
      </w:r>
    </w:p>
    <w:p w:rsidR="001E6357" w:rsidRDefault="001E6357" w:rsidP="001E6357">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1E6357" w:rsidRDefault="001E6357" w:rsidP="001E6357">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1E6357" w:rsidRDefault="001E6357" w:rsidP="001E6357">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1E6357" w:rsidRDefault="001E6357" w:rsidP="001E6357">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1E6357" w:rsidRDefault="001E6357" w:rsidP="001E6357">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1E6357" w:rsidRDefault="001E6357" w:rsidP="009A413F">
      <w:pPr>
        <w:pStyle w:val="af8"/>
        <w:widowControl/>
        <w:numPr>
          <w:ilvl w:val="1"/>
          <w:numId w:val="63"/>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1E6357" w:rsidRDefault="001E6357" w:rsidP="001E6357">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1E6357" w:rsidRDefault="001E6357" w:rsidP="001E6357">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1E6357" w:rsidRDefault="001E6357" w:rsidP="001E6357">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1E6357" w:rsidRDefault="001E6357" w:rsidP="001E6357">
      <w:pPr>
        <w:widowControl/>
        <w:autoSpaceDE/>
        <w:adjustRightInd/>
        <w:ind w:firstLine="360"/>
        <w:jc w:val="both"/>
      </w:pPr>
      <w:r>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1E6357" w:rsidRDefault="001E6357" w:rsidP="001E6357">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1E6357" w:rsidRDefault="001E6357" w:rsidP="001E6357">
      <w:pPr>
        <w:widowControl/>
        <w:autoSpaceDE/>
        <w:adjustRightInd/>
        <w:ind w:firstLine="567"/>
        <w:jc w:val="both"/>
      </w:pPr>
      <w:r>
        <w:lastRenderedPageBreak/>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1E6357" w:rsidRDefault="001E6357" w:rsidP="001E6357">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1E6357" w:rsidRDefault="001E6357" w:rsidP="001E6357">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1E6357" w:rsidRDefault="001E6357" w:rsidP="001E6357">
      <w:pPr>
        <w:widowControl/>
        <w:autoSpaceDE/>
        <w:adjustRightInd/>
        <w:rPr>
          <w:b/>
          <w:snapToGrid w:val="0"/>
        </w:rPr>
      </w:pPr>
      <w:r>
        <w:rPr>
          <w:snapToGrid w:val="0"/>
        </w:rPr>
        <w:br w:type="page"/>
      </w:r>
    </w:p>
    <w:p w:rsidR="001E6357" w:rsidRDefault="001E6357" w:rsidP="001E6357">
      <w:pPr>
        <w:widowControl/>
        <w:autoSpaceDE/>
        <w:adjustRightInd/>
        <w:spacing w:line="360" w:lineRule="auto"/>
        <w:ind w:left="567"/>
        <w:jc w:val="right"/>
        <w:rPr>
          <w:b/>
          <w:snapToGrid w:val="0"/>
          <w:szCs w:val="20"/>
        </w:rPr>
      </w:pPr>
      <w:r>
        <w:rPr>
          <w:b/>
          <w:snapToGrid w:val="0"/>
          <w:szCs w:val="20"/>
        </w:rPr>
        <w:lastRenderedPageBreak/>
        <w:t>Приложение 1</w:t>
      </w:r>
    </w:p>
    <w:p w:rsidR="001E6357" w:rsidRDefault="001E6357" w:rsidP="001E6357">
      <w:pPr>
        <w:widowControl/>
        <w:autoSpaceDE/>
        <w:adjustRightInd/>
        <w:spacing w:after="120"/>
        <w:jc w:val="center"/>
        <w:rPr>
          <w:b/>
          <w:snapToGrid w:val="0"/>
        </w:rPr>
      </w:pPr>
    </w:p>
    <w:p w:rsidR="001E6357" w:rsidRDefault="001E6357" w:rsidP="001E6357">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1E6357" w:rsidRDefault="001E6357" w:rsidP="001E6357">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1E6357" w:rsidRDefault="001E6357" w:rsidP="001E6357">
      <w:pPr>
        <w:widowControl/>
        <w:autoSpaceDE/>
        <w:adjustRightInd/>
        <w:rPr>
          <w:b/>
          <w:snapToGrid w:val="0"/>
          <w:szCs w:val="20"/>
        </w:rPr>
      </w:pPr>
      <w:r>
        <w:rPr>
          <w:b/>
          <w:snapToGrid w:val="0"/>
          <w:szCs w:val="20"/>
        </w:rPr>
        <w:br w:type="page"/>
      </w:r>
    </w:p>
    <w:p w:rsidR="001E6357" w:rsidRDefault="001E6357" w:rsidP="001E6357">
      <w:pPr>
        <w:widowControl/>
        <w:autoSpaceDE/>
        <w:adjustRightInd/>
        <w:spacing w:line="360" w:lineRule="auto"/>
        <w:ind w:left="567"/>
        <w:jc w:val="right"/>
        <w:rPr>
          <w:b/>
          <w:bCs/>
          <w:snapToGrid w:val="0"/>
          <w:szCs w:val="20"/>
        </w:rPr>
      </w:pPr>
      <w:r>
        <w:rPr>
          <w:b/>
          <w:snapToGrid w:val="0"/>
          <w:szCs w:val="20"/>
        </w:rPr>
        <w:lastRenderedPageBreak/>
        <w:t>Приложение № 2</w:t>
      </w:r>
    </w:p>
    <w:p w:rsidR="001E6357" w:rsidRDefault="001E6357" w:rsidP="001E6357">
      <w:pPr>
        <w:widowControl/>
        <w:autoSpaceDE/>
        <w:adjustRightInd/>
        <w:spacing w:line="360" w:lineRule="auto"/>
        <w:ind w:left="567"/>
        <w:jc w:val="both"/>
        <w:rPr>
          <w:snapToGrid w:val="0"/>
          <w:sz w:val="28"/>
          <w:szCs w:val="20"/>
        </w:rPr>
      </w:pPr>
    </w:p>
    <w:p w:rsidR="001E6357" w:rsidRDefault="001E6357" w:rsidP="001E6357">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1E6357" w:rsidRDefault="001E6357" w:rsidP="001E6357">
      <w:pPr>
        <w:widowControl/>
        <w:autoSpaceDE/>
        <w:adjustRightInd/>
        <w:spacing w:line="360" w:lineRule="auto"/>
        <w:ind w:left="567"/>
        <w:jc w:val="both"/>
        <w:rPr>
          <w:snapToGrid w:val="0"/>
          <w:sz w:val="28"/>
          <w:szCs w:val="20"/>
        </w:rPr>
      </w:pPr>
    </w:p>
    <w:p w:rsidR="001E6357" w:rsidRDefault="001E6357" w:rsidP="001E6357">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1E6357" w:rsidRDefault="001E6357" w:rsidP="009A413F">
      <w:pPr>
        <w:widowControl/>
        <w:numPr>
          <w:ilvl w:val="0"/>
          <w:numId w:val="64"/>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1E6357" w:rsidRDefault="001E6357" w:rsidP="009A413F">
      <w:pPr>
        <w:widowControl/>
        <w:numPr>
          <w:ilvl w:val="0"/>
          <w:numId w:val="64"/>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1E6357" w:rsidRDefault="001E6357" w:rsidP="009A413F">
      <w:pPr>
        <w:widowControl/>
        <w:numPr>
          <w:ilvl w:val="0"/>
          <w:numId w:val="64"/>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1E6357" w:rsidRDefault="001E6357" w:rsidP="001E6357">
      <w:pPr>
        <w:widowControl/>
        <w:autoSpaceDE/>
        <w:adjustRightInd/>
        <w:spacing w:line="360" w:lineRule="auto"/>
        <w:ind w:firstLine="360"/>
        <w:jc w:val="both"/>
        <w:rPr>
          <w:i/>
          <w:snapToGrid w:val="0"/>
          <w:lang w:val="en-US"/>
        </w:rPr>
      </w:pPr>
    </w:p>
    <w:p w:rsidR="001E6357" w:rsidRDefault="001E6357" w:rsidP="001E6357">
      <w:pPr>
        <w:widowControl/>
        <w:autoSpaceDE/>
        <w:adjustRightInd/>
        <w:spacing w:line="360" w:lineRule="auto"/>
        <w:ind w:firstLine="360"/>
        <w:jc w:val="both"/>
        <w:rPr>
          <w:i/>
          <w:snapToGrid w:val="0"/>
          <w:lang w:val="en-US"/>
        </w:rPr>
      </w:pPr>
    </w:p>
    <w:p w:rsidR="001E6357" w:rsidRDefault="001E6357" w:rsidP="001E6357">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1E6357" w:rsidRDefault="001E6357" w:rsidP="001E6357">
      <w:pPr>
        <w:widowControl/>
        <w:autoSpaceDE/>
        <w:adjustRightInd/>
        <w:spacing w:after="120" w:line="360" w:lineRule="auto"/>
        <w:jc w:val="both"/>
        <w:rPr>
          <w:snapToGrid w:val="0"/>
        </w:rPr>
      </w:pPr>
    </w:p>
    <w:p w:rsidR="001E6357" w:rsidRDefault="001E6357" w:rsidP="001E6357">
      <w:pPr>
        <w:widowControl/>
        <w:autoSpaceDE/>
        <w:adjustRightInd/>
        <w:spacing w:after="120" w:line="360" w:lineRule="auto"/>
        <w:jc w:val="both"/>
        <w:rPr>
          <w:snapToGrid w:val="0"/>
        </w:rPr>
      </w:pPr>
      <w:r>
        <w:rPr>
          <w:snapToGrid w:val="0"/>
        </w:rPr>
        <w:t>«_____» _________________ 20__ г.</w:t>
      </w:r>
    </w:p>
    <w:p w:rsidR="001E6357" w:rsidRDefault="001E6357" w:rsidP="001E6357">
      <w:pPr>
        <w:widowControl/>
        <w:autoSpaceDE/>
        <w:adjustRightInd/>
        <w:spacing w:after="120" w:line="360" w:lineRule="auto"/>
        <w:ind w:firstLine="567"/>
        <w:jc w:val="both"/>
        <w:rPr>
          <w:snapToGrid w:val="0"/>
        </w:rPr>
      </w:pPr>
    </w:p>
    <w:p w:rsidR="001E6357" w:rsidRDefault="001E6357" w:rsidP="001E6357">
      <w:pPr>
        <w:widowControl/>
        <w:autoSpaceDE/>
        <w:adjustRightInd/>
        <w:spacing w:after="120" w:line="360" w:lineRule="auto"/>
        <w:ind w:firstLine="567"/>
        <w:jc w:val="both"/>
        <w:rPr>
          <w:snapToGrid w:val="0"/>
        </w:rPr>
      </w:pPr>
    </w:p>
    <w:p w:rsidR="001E6357" w:rsidRDefault="001E6357" w:rsidP="001E6357">
      <w:pPr>
        <w:widowControl/>
        <w:autoSpaceDE/>
        <w:adjustRightInd/>
        <w:rPr>
          <w:snapToGrid w:val="0"/>
        </w:rPr>
      </w:pPr>
      <w:r>
        <w:rPr>
          <w:snapToGrid w:val="0"/>
        </w:rPr>
        <w:br w:type="page"/>
      </w:r>
    </w:p>
    <w:p w:rsidR="001E6357" w:rsidRDefault="001E6357" w:rsidP="001E6357">
      <w:pPr>
        <w:widowControl/>
        <w:tabs>
          <w:tab w:val="left" w:pos="12478"/>
        </w:tabs>
        <w:autoSpaceDE/>
        <w:adjustRightInd/>
        <w:jc w:val="right"/>
        <w:rPr>
          <w:b/>
        </w:rPr>
      </w:pPr>
      <w:r>
        <w:rPr>
          <w:b/>
        </w:rPr>
        <w:lastRenderedPageBreak/>
        <w:t>Приложение №3</w:t>
      </w:r>
    </w:p>
    <w:p w:rsidR="001E6357" w:rsidRDefault="001E6357" w:rsidP="001E6357">
      <w:pPr>
        <w:widowControl/>
        <w:tabs>
          <w:tab w:val="left" w:pos="12478"/>
        </w:tabs>
        <w:autoSpaceDE/>
        <w:adjustRightInd/>
        <w:ind w:right="249"/>
        <w:jc w:val="both"/>
      </w:pPr>
    </w:p>
    <w:p w:rsidR="001E6357" w:rsidRDefault="001E6357" w:rsidP="001E6357">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1E6357" w:rsidRDefault="001E6357" w:rsidP="001E6357">
      <w:pPr>
        <w:widowControl/>
        <w:tabs>
          <w:tab w:val="left" w:pos="12478"/>
        </w:tabs>
        <w:autoSpaceDE/>
        <w:adjustRightInd/>
        <w:ind w:right="249"/>
        <w:rPr>
          <w:b/>
          <w:bCs/>
        </w:rPr>
      </w:pPr>
    </w:p>
    <w:p w:rsidR="001E6357" w:rsidRDefault="001E6357" w:rsidP="001E6357">
      <w:pPr>
        <w:widowControl/>
        <w:tabs>
          <w:tab w:val="left" w:pos="12478"/>
        </w:tabs>
        <w:autoSpaceDE/>
        <w:adjustRightInd/>
        <w:ind w:right="249"/>
        <w:rPr>
          <w:b/>
          <w:bCs/>
        </w:rPr>
      </w:pPr>
      <w:r>
        <w:rPr>
          <w:b/>
          <w:bCs/>
        </w:rPr>
        <w:t>Ф.И.О. Эксперта, оценивающего Предложения по критерию:____________________</w:t>
      </w:r>
    </w:p>
    <w:p w:rsidR="001E6357" w:rsidRDefault="001E6357" w:rsidP="001E6357">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1E6357" w:rsidTr="001E6357">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1E6357" w:rsidTr="001E6357">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1E6357" w:rsidTr="001E6357">
        <w:trPr>
          <w:jc w:val="center"/>
        </w:trPr>
        <w:tc>
          <w:tcPr>
            <w:tcW w:w="837"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1E6357" w:rsidRDefault="001E6357" w:rsidP="001E6357">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line="276" w:lineRule="auto"/>
              <w:rPr>
                <w:b/>
                <w:snapToGrid w:val="0"/>
                <w:sz w:val="18"/>
                <w:szCs w:val="18"/>
                <w:lang w:eastAsia="en-US"/>
              </w:rPr>
            </w:pPr>
          </w:p>
        </w:tc>
      </w:tr>
    </w:tbl>
    <w:p w:rsidR="001E6357" w:rsidRDefault="001E6357" w:rsidP="001E6357">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1E6357" w:rsidRDefault="001E6357" w:rsidP="001E6357">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1E6357" w:rsidRDefault="001E6357" w:rsidP="001E6357">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1E6357" w:rsidRDefault="001E6357" w:rsidP="001E6357">
      <w:pPr>
        <w:suppressAutoHyphens/>
        <w:autoSpaceDE/>
        <w:adjustRightInd/>
        <w:spacing w:before="240" w:after="120"/>
        <w:ind w:left="1134" w:hanging="567"/>
        <w:outlineLvl w:val="3"/>
        <w:rPr>
          <w:b/>
          <w:i/>
          <w:snapToGrid w:val="0"/>
        </w:rPr>
      </w:pPr>
      <w:r>
        <w:rPr>
          <w:b/>
          <w:i/>
          <w:snapToGrid w:val="0"/>
        </w:rPr>
        <w:t>Считаю…</w:t>
      </w:r>
    </w:p>
    <w:p w:rsidR="001E6357" w:rsidRDefault="001E6357" w:rsidP="001E6357">
      <w:pPr>
        <w:widowControl/>
        <w:autoSpaceDE/>
        <w:adjustRightInd/>
        <w:spacing w:line="360" w:lineRule="auto"/>
        <w:ind w:left="283" w:hanging="283"/>
        <w:contextualSpacing/>
        <w:jc w:val="both"/>
      </w:pPr>
      <w:r>
        <w:t>(Дата и подпись Эксперта) </w:t>
      </w:r>
    </w:p>
    <w:p w:rsidR="001E6357" w:rsidRDefault="001E6357" w:rsidP="001E6357">
      <w:pPr>
        <w:widowControl/>
        <w:autoSpaceDE/>
        <w:adjustRightInd/>
        <w:spacing w:line="360" w:lineRule="auto"/>
        <w:ind w:left="283" w:hanging="283"/>
        <w:contextualSpacing/>
        <w:jc w:val="both"/>
        <w:rPr>
          <w:sz w:val="28"/>
          <w:szCs w:val="20"/>
        </w:rPr>
      </w:pPr>
    </w:p>
    <w:p w:rsidR="001E6357" w:rsidRDefault="001E6357" w:rsidP="001E6357">
      <w:pPr>
        <w:widowControl/>
        <w:autoSpaceDE/>
        <w:adjustRightInd/>
        <w:rPr>
          <w:b/>
          <w:sz w:val="28"/>
          <w:szCs w:val="20"/>
        </w:rPr>
      </w:pPr>
      <w:r>
        <w:rPr>
          <w:b/>
          <w:sz w:val="28"/>
          <w:szCs w:val="20"/>
        </w:rPr>
        <w:br w:type="page"/>
      </w:r>
    </w:p>
    <w:p w:rsidR="001E6357" w:rsidRDefault="001E6357" w:rsidP="001E6357">
      <w:pPr>
        <w:widowControl/>
        <w:tabs>
          <w:tab w:val="left" w:pos="12478"/>
        </w:tabs>
        <w:autoSpaceDE/>
        <w:adjustRightInd/>
        <w:jc w:val="right"/>
        <w:rPr>
          <w:b/>
        </w:rPr>
      </w:pPr>
      <w:r>
        <w:rPr>
          <w:b/>
        </w:rPr>
        <w:lastRenderedPageBreak/>
        <w:t>Приложение №4</w:t>
      </w:r>
    </w:p>
    <w:p w:rsidR="001E6357" w:rsidRDefault="001E6357" w:rsidP="001E6357">
      <w:pPr>
        <w:widowControl/>
        <w:tabs>
          <w:tab w:val="left" w:pos="12478"/>
        </w:tabs>
        <w:autoSpaceDE/>
        <w:adjustRightInd/>
        <w:ind w:right="249"/>
        <w:jc w:val="both"/>
      </w:pPr>
    </w:p>
    <w:p w:rsidR="001E6357" w:rsidRDefault="001E6357" w:rsidP="001E6357">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1E6357" w:rsidRDefault="001E6357" w:rsidP="001E6357">
      <w:pPr>
        <w:widowControl/>
        <w:tabs>
          <w:tab w:val="left" w:pos="12478"/>
        </w:tabs>
        <w:autoSpaceDE/>
        <w:adjustRightInd/>
        <w:ind w:right="249"/>
        <w:rPr>
          <w:b/>
          <w:bCs/>
          <w:u w:val="single"/>
        </w:rPr>
      </w:pPr>
    </w:p>
    <w:p w:rsidR="001E6357" w:rsidRDefault="001E6357" w:rsidP="001E6357">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1E6357" w:rsidRDefault="001E6357" w:rsidP="001E6357">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1E6357" w:rsidTr="001E6357">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1E6357" w:rsidRDefault="001E6357" w:rsidP="001E6357">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1E6357" w:rsidRDefault="001E6357" w:rsidP="001E6357">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1E6357" w:rsidRDefault="001E6357" w:rsidP="001E6357">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1E6357" w:rsidRDefault="001E6357" w:rsidP="001E6357">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1E6357" w:rsidRDefault="001E6357" w:rsidP="001E6357">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1E6357" w:rsidTr="001E6357">
        <w:trPr>
          <w:jc w:val="center"/>
        </w:trPr>
        <w:tc>
          <w:tcPr>
            <w:tcW w:w="582" w:type="dxa"/>
            <w:vMerge/>
            <w:tcBorders>
              <w:top w:val="single" w:sz="8" w:space="0" w:color="auto"/>
              <w:left w:val="single" w:sz="8" w:space="0" w:color="auto"/>
              <w:bottom w:val="single" w:sz="4" w:space="0" w:color="auto"/>
              <w:right w:val="nil"/>
            </w:tcBorders>
            <w:vAlign w:val="center"/>
            <w:hideMark/>
          </w:tcPr>
          <w:p w:rsidR="001E6357" w:rsidRDefault="001E6357" w:rsidP="001E6357">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1E6357" w:rsidRDefault="001E6357" w:rsidP="001E6357">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highlight w:val="red"/>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1E6357" w:rsidRDefault="001E6357" w:rsidP="001E6357">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1E6357" w:rsidRDefault="001E6357" w:rsidP="001E6357">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1E6357" w:rsidRDefault="001E6357" w:rsidP="001E6357">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1E6357" w:rsidRDefault="001E6357" w:rsidP="001E6357">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r w:rsidR="001E6357" w:rsidTr="001E6357">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1E6357" w:rsidRDefault="001E6357" w:rsidP="001E6357">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1E6357" w:rsidRDefault="001E6357" w:rsidP="001E6357">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E6357" w:rsidRDefault="001E6357" w:rsidP="001E6357">
            <w:pPr>
              <w:widowControl/>
              <w:autoSpaceDE/>
              <w:adjustRightInd/>
              <w:spacing w:line="276" w:lineRule="auto"/>
              <w:rPr>
                <w:sz w:val="20"/>
                <w:szCs w:val="20"/>
                <w:lang w:eastAsia="en-US"/>
              </w:rPr>
            </w:pPr>
          </w:p>
        </w:tc>
      </w:tr>
    </w:tbl>
    <w:p w:rsidR="001E6357" w:rsidRDefault="001E6357" w:rsidP="001E6357">
      <w:pPr>
        <w:widowControl/>
        <w:autoSpaceDE/>
        <w:adjustRightInd/>
        <w:jc w:val="both"/>
        <w:rPr>
          <w:snapToGrid w:val="0"/>
          <w:sz w:val="28"/>
          <w:szCs w:val="20"/>
        </w:rPr>
      </w:pPr>
      <w:r>
        <w:rPr>
          <w:b/>
          <w:bCs/>
        </w:rPr>
        <w:t>Развернутые обоснования оценок и комментарии:</w:t>
      </w:r>
    </w:p>
    <w:p w:rsidR="001E6357" w:rsidRDefault="001E6357" w:rsidP="001E6357">
      <w:pPr>
        <w:widowControl/>
        <w:autoSpaceDE/>
        <w:adjustRightInd/>
        <w:jc w:val="both"/>
        <w:rPr>
          <w:b/>
          <w:bCs/>
        </w:rPr>
      </w:pPr>
      <w:r>
        <w:rPr>
          <w:b/>
          <w:bCs/>
        </w:rPr>
        <w:t>Участник 1: __________</w:t>
      </w:r>
    </w:p>
    <w:p w:rsidR="001E6357" w:rsidRDefault="001E6357" w:rsidP="001E6357">
      <w:pPr>
        <w:widowControl/>
        <w:autoSpaceDE/>
        <w:adjustRightInd/>
        <w:jc w:val="both"/>
        <w:rPr>
          <w:b/>
          <w:bCs/>
        </w:rPr>
      </w:pPr>
      <w:r>
        <w:rPr>
          <w:b/>
          <w:bCs/>
        </w:rPr>
        <w:t>критерий №___: ___________________________________________________________</w:t>
      </w:r>
    </w:p>
    <w:p w:rsidR="001E6357" w:rsidRDefault="001E6357" w:rsidP="001E6357">
      <w:pPr>
        <w:widowControl/>
        <w:autoSpaceDE/>
        <w:adjustRightInd/>
        <w:jc w:val="both"/>
        <w:rPr>
          <w:b/>
          <w:bCs/>
        </w:rPr>
      </w:pPr>
      <w:r>
        <w:rPr>
          <w:b/>
          <w:bCs/>
        </w:rPr>
        <w:t>Участник 2: __________</w:t>
      </w:r>
    </w:p>
    <w:p w:rsidR="001E6357" w:rsidRDefault="001E6357" w:rsidP="001E6357">
      <w:pPr>
        <w:widowControl/>
        <w:autoSpaceDE/>
        <w:adjustRightInd/>
        <w:jc w:val="both"/>
        <w:rPr>
          <w:b/>
          <w:bCs/>
        </w:rPr>
      </w:pPr>
      <w:r>
        <w:rPr>
          <w:b/>
          <w:bCs/>
        </w:rPr>
        <w:t>критерий №___: ___________________________________________________________</w:t>
      </w:r>
    </w:p>
    <w:p w:rsidR="001E6357" w:rsidRDefault="001E6357" w:rsidP="001E6357">
      <w:pPr>
        <w:widowControl/>
        <w:autoSpaceDE/>
        <w:adjustRightInd/>
        <w:jc w:val="both"/>
        <w:rPr>
          <w:b/>
          <w:bCs/>
        </w:rPr>
      </w:pPr>
      <w:r>
        <w:rPr>
          <w:b/>
          <w:bCs/>
        </w:rPr>
        <w:t xml:space="preserve">Участник </w:t>
      </w:r>
      <w:r>
        <w:rPr>
          <w:b/>
          <w:bCs/>
          <w:lang w:val="en-US"/>
        </w:rPr>
        <w:t>n</w:t>
      </w:r>
      <w:r>
        <w:rPr>
          <w:b/>
          <w:bCs/>
        </w:rPr>
        <w:t>: __________</w:t>
      </w:r>
    </w:p>
    <w:p w:rsidR="001E6357" w:rsidRDefault="001E6357" w:rsidP="001E6357">
      <w:pPr>
        <w:widowControl/>
        <w:autoSpaceDE/>
        <w:adjustRightInd/>
        <w:jc w:val="both"/>
        <w:rPr>
          <w:b/>
          <w:bCs/>
        </w:rPr>
      </w:pPr>
      <w:r>
        <w:rPr>
          <w:b/>
          <w:bCs/>
        </w:rPr>
        <w:t>критерий №___: ___________________________________________________________</w:t>
      </w:r>
    </w:p>
    <w:p w:rsidR="001E6357" w:rsidRDefault="001E6357" w:rsidP="001E6357">
      <w:pPr>
        <w:widowControl/>
        <w:autoSpaceDE/>
        <w:adjustRightInd/>
        <w:jc w:val="both"/>
        <w:rPr>
          <w:b/>
          <w:bCs/>
        </w:rPr>
      </w:pPr>
      <w:r>
        <w:rPr>
          <w:b/>
          <w:bCs/>
        </w:rPr>
        <w:t>(Дата и подпись Эксперта)</w:t>
      </w:r>
    </w:p>
    <w:p w:rsidR="001E6357" w:rsidRDefault="001E6357" w:rsidP="001E6357">
      <w:pPr>
        <w:widowControl/>
        <w:autoSpaceDE/>
        <w:adjustRightInd/>
        <w:rPr>
          <w:b/>
          <w:snapToGrid w:val="0"/>
        </w:rPr>
      </w:pPr>
      <w:r>
        <w:rPr>
          <w:snapToGrid w:val="0"/>
          <w:sz w:val="28"/>
          <w:szCs w:val="20"/>
        </w:rPr>
        <w:br w:type="page"/>
      </w:r>
    </w:p>
    <w:p w:rsidR="001E6357" w:rsidRDefault="001E6357" w:rsidP="001E6357">
      <w:pPr>
        <w:widowControl/>
        <w:autoSpaceDE/>
        <w:adjustRightInd/>
        <w:spacing w:line="360" w:lineRule="auto"/>
        <w:ind w:left="567"/>
        <w:jc w:val="right"/>
        <w:rPr>
          <w:b/>
          <w:snapToGrid w:val="0"/>
          <w:szCs w:val="20"/>
          <w:lang w:val="en-US"/>
        </w:rPr>
      </w:pPr>
      <w:r>
        <w:rPr>
          <w:b/>
          <w:snapToGrid w:val="0"/>
          <w:szCs w:val="20"/>
        </w:rPr>
        <w:lastRenderedPageBreak/>
        <w:t>Приложение № 5</w:t>
      </w:r>
    </w:p>
    <w:p w:rsidR="001E6357" w:rsidRDefault="001E6357" w:rsidP="001E6357">
      <w:pPr>
        <w:widowControl/>
        <w:autoSpaceDE/>
        <w:adjustRightInd/>
        <w:spacing w:line="360" w:lineRule="auto"/>
        <w:ind w:left="567"/>
        <w:jc w:val="center"/>
        <w:rPr>
          <w:b/>
          <w:snapToGrid w:val="0"/>
          <w:lang w:val="en-US"/>
        </w:rPr>
      </w:pPr>
    </w:p>
    <w:p w:rsidR="001E6357" w:rsidRDefault="001E6357" w:rsidP="001E6357">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1*</w:t>
            </w:r>
          </w:p>
        </w:tc>
      </w:tr>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2*</w:t>
            </w:r>
          </w:p>
        </w:tc>
      </w:tr>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3*</w:t>
            </w:r>
          </w:p>
        </w:tc>
      </w:tr>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4*</w:t>
            </w:r>
          </w:p>
        </w:tc>
      </w:tr>
      <w:tr w:rsidR="001E6357" w:rsidTr="001E6357">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6357" w:rsidRDefault="001E6357" w:rsidP="001E6357">
            <w:pPr>
              <w:widowControl/>
              <w:autoSpaceDE/>
              <w:adjustRightInd/>
              <w:spacing w:line="276" w:lineRule="auto"/>
              <w:jc w:val="center"/>
              <w:rPr>
                <w:snapToGrid w:val="0"/>
                <w:szCs w:val="20"/>
                <w:lang w:eastAsia="en-US"/>
              </w:rPr>
            </w:pPr>
            <w:r>
              <w:rPr>
                <w:snapToGrid w:val="0"/>
                <w:szCs w:val="20"/>
                <w:lang w:eastAsia="en-US"/>
              </w:rPr>
              <w:t>5</w:t>
            </w:r>
          </w:p>
        </w:tc>
      </w:tr>
    </w:tbl>
    <w:p w:rsidR="001E6357" w:rsidRDefault="001E6357" w:rsidP="001E6357">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1E6357" w:rsidRDefault="001E6357" w:rsidP="001E6357">
      <w:pPr>
        <w:widowControl/>
        <w:autoSpaceDE/>
        <w:adjustRightInd/>
        <w:ind w:firstLine="567"/>
        <w:jc w:val="both"/>
        <w:rPr>
          <w:snapToGrid w:val="0"/>
        </w:rPr>
      </w:pPr>
    </w:p>
    <w:p w:rsidR="001E6357" w:rsidRDefault="001E6357" w:rsidP="001E6357">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1E6357" w:rsidRDefault="001E6357" w:rsidP="001E6357">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1E6357" w:rsidRDefault="001E6357" w:rsidP="001E6357">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1E6357" w:rsidRDefault="001E6357" w:rsidP="001E6357">
      <w:pPr>
        <w:widowControl/>
        <w:autoSpaceDE/>
        <w:adjustRightInd/>
        <w:rPr>
          <w:snapToGrid w:val="0"/>
          <w:sz w:val="28"/>
          <w:szCs w:val="20"/>
        </w:rPr>
      </w:pPr>
      <w:r>
        <w:rPr>
          <w:snapToGrid w:val="0"/>
          <w:sz w:val="28"/>
          <w:szCs w:val="20"/>
        </w:rPr>
        <w:br w:type="page"/>
      </w:r>
    </w:p>
    <w:p w:rsidR="001E6357" w:rsidRDefault="001E6357" w:rsidP="001E6357">
      <w:pPr>
        <w:widowControl/>
        <w:autoSpaceDE/>
        <w:adjustRightInd/>
        <w:spacing w:line="360" w:lineRule="auto"/>
        <w:ind w:left="567"/>
        <w:jc w:val="right"/>
        <w:rPr>
          <w:b/>
          <w:snapToGrid w:val="0"/>
        </w:rPr>
      </w:pPr>
      <w:r>
        <w:rPr>
          <w:b/>
          <w:snapToGrid w:val="0"/>
        </w:rPr>
        <w:lastRenderedPageBreak/>
        <w:t>Приложение 6</w:t>
      </w:r>
    </w:p>
    <w:p w:rsidR="001E6357" w:rsidRDefault="001E6357" w:rsidP="001E6357">
      <w:pPr>
        <w:widowControl/>
        <w:autoSpaceDE/>
        <w:adjustRightInd/>
        <w:ind w:firstLine="567"/>
        <w:jc w:val="both"/>
        <w:rPr>
          <w:snapToGrid w:val="0"/>
        </w:rPr>
      </w:pPr>
    </w:p>
    <w:p w:rsidR="001E6357" w:rsidRDefault="001E6357" w:rsidP="001E6357">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1E6357" w:rsidRDefault="001E6357" w:rsidP="001E6357">
      <w:pPr>
        <w:widowControl/>
        <w:autoSpaceDE/>
        <w:adjustRightInd/>
        <w:jc w:val="both"/>
        <w:rPr>
          <w:snapToGrid w:val="0"/>
        </w:rPr>
      </w:pPr>
    </w:p>
    <w:p w:rsidR="001E6357" w:rsidRDefault="001E6357" w:rsidP="001E6357">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1E6357" w:rsidRDefault="001E6357" w:rsidP="001E6357">
      <w:pPr>
        <w:widowControl/>
        <w:autoSpaceDE/>
        <w:adjustRightInd/>
        <w:ind w:firstLine="567"/>
        <w:jc w:val="both"/>
        <w:rPr>
          <w:snapToGrid w:val="0"/>
          <w:highlight w:val="red"/>
        </w:rPr>
      </w:pPr>
      <w:r>
        <w:rPr>
          <w:snapToGrid w:val="0"/>
        </w:rPr>
        <w:t>(Приложение 6 Сводный_отчет.xls)</w:t>
      </w:r>
    </w:p>
    <w:p w:rsidR="001E6357" w:rsidRDefault="001E6357" w:rsidP="001E6357">
      <w:pPr>
        <w:widowControl/>
        <w:autoSpaceDE/>
        <w:adjustRightInd/>
        <w:ind w:firstLine="567"/>
        <w:jc w:val="both"/>
        <w:rPr>
          <w:snapToGrid w:val="0"/>
          <w:highlight w:val="red"/>
        </w:rPr>
      </w:pPr>
    </w:p>
    <w:p w:rsidR="001E6357" w:rsidRDefault="001E6357" w:rsidP="001E6357">
      <w:pPr>
        <w:widowControl/>
        <w:autoSpaceDE/>
        <w:adjustRightInd/>
        <w:ind w:firstLine="567"/>
        <w:jc w:val="both"/>
        <w:rPr>
          <w:snapToGrid w:val="0"/>
        </w:rPr>
      </w:pPr>
    </w:p>
    <w:p w:rsidR="001E6357" w:rsidRDefault="001E6357" w:rsidP="001E6357">
      <w:pPr>
        <w:widowControl/>
        <w:autoSpaceDE/>
        <w:adjustRightInd/>
        <w:rPr>
          <w:snapToGrid w:val="0"/>
        </w:rPr>
      </w:pPr>
      <w:r>
        <w:rPr>
          <w:snapToGrid w:val="0"/>
        </w:rPr>
        <w:br w:type="page"/>
      </w:r>
    </w:p>
    <w:p w:rsidR="001E6357" w:rsidRDefault="001E6357" w:rsidP="001E6357">
      <w:pPr>
        <w:widowControl/>
        <w:autoSpaceDE/>
        <w:adjustRightInd/>
        <w:spacing w:line="360" w:lineRule="auto"/>
        <w:ind w:left="567"/>
        <w:jc w:val="right"/>
        <w:rPr>
          <w:b/>
          <w:snapToGrid w:val="0"/>
        </w:rPr>
      </w:pPr>
      <w:r>
        <w:rPr>
          <w:b/>
          <w:snapToGrid w:val="0"/>
        </w:rPr>
        <w:lastRenderedPageBreak/>
        <w:t>Приложение 7</w:t>
      </w:r>
    </w:p>
    <w:p w:rsidR="001E6357" w:rsidRDefault="001E6357" w:rsidP="001E6357">
      <w:pPr>
        <w:widowControl/>
        <w:autoSpaceDE/>
        <w:adjustRightInd/>
        <w:jc w:val="center"/>
        <w:rPr>
          <w:b/>
          <w:snapToGrid w:val="0"/>
        </w:rPr>
      </w:pPr>
    </w:p>
    <w:p w:rsidR="001E6357" w:rsidRDefault="001E6357" w:rsidP="001E6357">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1E6357" w:rsidRDefault="001E6357" w:rsidP="001E6357">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1E6357" w:rsidTr="001E6357">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djustRightInd/>
              <w:spacing w:after="120"/>
              <w:jc w:val="center"/>
              <w:rPr>
                <w:b/>
                <w:snapToGrid w:val="0"/>
                <w:lang w:eastAsia="en-US"/>
              </w:rPr>
            </w:pPr>
            <w:r>
              <w:rPr>
                <w:b/>
                <w:snapToGrid w:val="0"/>
                <w:lang w:eastAsia="en-US"/>
              </w:rPr>
              <w:t>Наименование Участников</w:t>
            </w:r>
          </w:p>
        </w:tc>
      </w:tr>
      <w:tr w:rsidR="001E6357" w:rsidTr="001E635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6357" w:rsidRDefault="001E6357" w:rsidP="001E6357">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line="360" w:lineRule="auto"/>
              <w:jc w:val="center"/>
              <w:rPr>
                <w:b/>
                <w:snapToGrid w:val="0"/>
                <w:lang w:eastAsia="en-US"/>
              </w:rPr>
            </w:pPr>
            <w:r>
              <w:rPr>
                <w:b/>
                <w:snapToGrid w:val="0"/>
                <w:lang w:eastAsia="en-US"/>
              </w:rPr>
              <w:t>…</w:t>
            </w:r>
          </w:p>
        </w:tc>
      </w:tr>
      <w:tr w:rsidR="001E6357" w:rsidTr="001E6357">
        <w:trPr>
          <w:jc w:val="center"/>
        </w:trPr>
        <w:tc>
          <w:tcPr>
            <w:tcW w:w="3269"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r>
      <w:tr w:rsidR="001E6357" w:rsidTr="001E6357">
        <w:trPr>
          <w:jc w:val="center"/>
        </w:trPr>
        <w:tc>
          <w:tcPr>
            <w:tcW w:w="3269"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r>
      <w:tr w:rsidR="001E6357" w:rsidTr="001E6357">
        <w:trPr>
          <w:jc w:val="center"/>
        </w:trPr>
        <w:tc>
          <w:tcPr>
            <w:tcW w:w="3269"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r>
      <w:tr w:rsidR="001E6357" w:rsidTr="001E6357">
        <w:trPr>
          <w:jc w:val="center"/>
        </w:trPr>
        <w:tc>
          <w:tcPr>
            <w:tcW w:w="3269" w:type="dxa"/>
            <w:tcBorders>
              <w:top w:val="single" w:sz="4" w:space="0" w:color="auto"/>
              <w:left w:val="single" w:sz="4" w:space="0" w:color="auto"/>
              <w:bottom w:val="single" w:sz="4" w:space="0" w:color="auto"/>
              <w:right w:val="single" w:sz="4" w:space="0" w:color="auto"/>
            </w:tcBorders>
            <w:hideMark/>
          </w:tcPr>
          <w:p w:rsidR="001E6357" w:rsidRDefault="001E6357" w:rsidP="001E6357">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1E6357" w:rsidRDefault="001E6357" w:rsidP="001E6357">
            <w:pPr>
              <w:widowControl/>
              <w:autoSpaceDE/>
              <w:adjustRightInd/>
              <w:spacing w:after="120" w:line="360" w:lineRule="auto"/>
              <w:jc w:val="both"/>
              <w:rPr>
                <w:i/>
                <w:snapToGrid w:val="0"/>
                <w:lang w:eastAsia="en-US"/>
              </w:rPr>
            </w:pPr>
          </w:p>
        </w:tc>
      </w:tr>
    </w:tbl>
    <w:p w:rsidR="001E6357" w:rsidRDefault="001E6357" w:rsidP="001E6357">
      <w:pPr>
        <w:widowControl/>
        <w:autoSpaceDE/>
        <w:adjustRightInd/>
        <w:spacing w:before="240" w:after="120"/>
        <w:ind w:firstLine="567"/>
        <w:jc w:val="both"/>
        <w:rPr>
          <w:i/>
          <w:snapToGrid w:val="0"/>
        </w:rPr>
      </w:pPr>
      <w:r>
        <w:rPr>
          <w:i/>
          <w:snapToGrid w:val="0"/>
        </w:rPr>
        <w:t>Вывод: (по каждому участнику)</w:t>
      </w:r>
    </w:p>
    <w:p w:rsidR="001E6357" w:rsidRDefault="001E6357" w:rsidP="001E6357">
      <w:pPr>
        <w:widowControl/>
        <w:autoSpaceDE/>
        <w:adjustRightInd/>
        <w:spacing w:before="240" w:after="120"/>
        <w:ind w:firstLine="567"/>
        <w:jc w:val="both"/>
        <w:rPr>
          <w:i/>
          <w:snapToGrid w:val="0"/>
        </w:rPr>
      </w:pPr>
      <w:r>
        <w:rPr>
          <w:i/>
          <w:snapToGrid w:val="0"/>
        </w:rPr>
        <w:t xml:space="preserve">Легенда: </w:t>
      </w:r>
    </w:p>
    <w:p w:rsidR="001E6357" w:rsidRDefault="001E6357" w:rsidP="001E6357">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1E6357" w:rsidRDefault="001E6357" w:rsidP="001E6357">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1E6357" w:rsidRDefault="001E6357" w:rsidP="001E6357">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7" w:name="_Toc422244218"/>
      <w:bookmarkStart w:id="278" w:name="_Ref55280368"/>
      <w:bookmarkStart w:id="279" w:name="_Toc55285361"/>
      <w:bookmarkStart w:id="280" w:name="_Toc55305390"/>
      <w:bookmarkStart w:id="281" w:name="_Toc57314671"/>
      <w:bookmarkStart w:id="282" w:name="_Toc69728985"/>
      <w:bookmarkStart w:id="283" w:name="_Toc309208619"/>
      <w:bookmarkStart w:id="284"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7"/>
    </w:p>
    <w:p w:rsidR="00297AA2" w:rsidRPr="00297AA2" w:rsidRDefault="00297AA2" w:rsidP="009A413F">
      <w:pPr>
        <w:numPr>
          <w:ilvl w:val="1"/>
          <w:numId w:val="48"/>
        </w:numPr>
        <w:spacing w:before="120" w:after="60"/>
        <w:contextualSpacing/>
        <w:outlineLvl w:val="0"/>
        <w:rPr>
          <w:b/>
        </w:rPr>
      </w:pPr>
      <w:r w:rsidRPr="00297AA2">
        <w:rPr>
          <w:b/>
        </w:rPr>
        <w:t xml:space="preserve"> </w:t>
      </w:r>
      <w:bookmarkStart w:id="285"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8062F">
        <w:rPr>
          <w:b/>
          <w:noProof/>
        </w:rPr>
        <w:t>1</w:t>
      </w:r>
      <w:r w:rsidRPr="00297AA2">
        <w:rPr>
          <w:b/>
        </w:rPr>
        <w:fldChar w:fldCharType="end"/>
      </w:r>
      <w:r w:rsidRPr="00297AA2">
        <w:rPr>
          <w:b/>
        </w:rPr>
        <w:t>)</w:t>
      </w:r>
      <w:bookmarkEnd w:id="285"/>
    </w:p>
    <w:p w:rsidR="00297AA2" w:rsidRPr="00297AA2" w:rsidRDefault="00297AA2" w:rsidP="009A413F">
      <w:pPr>
        <w:numPr>
          <w:ilvl w:val="2"/>
          <w:numId w:val="48"/>
        </w:numPr>
        <w:spacing w:before="60" w:after="60"/>
        <w:ind w:left="1997"/>
        <w:contextualSpacing/>
        <w:jc w:val="both"/>
        <w:outlineLvl w:val="1"/>
      </w:pPr>
      <w:bookmarkStart w:id="286" w:name="_Toc422244220"/>
      <w:r w:rsidRPr="00297AA2">
        <w:t>Форма письма о подаче оферты</w:t>
      </w:r>
      <w:bookmarkEnd w:id="28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7" w:name="_Toc422244221"/>
            <w:r w:rsidRPr="00297AA2">
              <w:rPr>
                <w:b/>
                <w:iCs/>
                <w:snapToGrid w:val="0"/>
                <w:color w:val="943634"/>
              </w:rPr>
              <w:t>БЛАНК ПОТЕНЦИАЛЬНОГО УЧАСТНИКА</w:t>
            </w:r>
            <w:bookmarkEnd w:id="287"/>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EA5D32" w:rsidP="00EA5D32">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Интернет (www.interrao-zakupki.ru.ru)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EA5D32" w:rsidRDefault="00EA5D32" w:rsidP="00EA5D3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EA5D32" w:rsidRDefault="00EA5D32" w:rsidP="00EA5D32">
      <w:pPr>
        <w:ind w:left="284"/>
        <w:jc w:val="both"/>
        <w:rPr>
          <w:i/>
          <w:color w:val="548DD4" w:themeColor="text2" w:themeTint="99"/>
          <w:u w:val="single"/>
        </w:rPr>
      </w:pPr>
    </w:p>
    <w:p w:rsidR="00EA5D32" w:rsidRPr="00297AA2" w:rsidRDefault="00EA5D32" w:rsidP="00EA5D32">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EA5D32" w:rsidRPr="00297AA2" w:rsidRDefault="00EA5D32" w:rsidP="00EA5D32">
      <w:pPr>
        <w:spacing w:before="120"/>
        <w:ind w:left="284" w:hanging="284"/>
        <w:jc w:val="both"/>
        <w:rPr>
          <w:i/>
          <w:color w:val="548DD4" w:themeColor="text2" w:themeTint="99"/>
        </w:rPr>
      </w:pPr>
      <w:r w:rsidRPr="00297AA2">
        <w:rPr>
          <w:b/>
          <w:i/>
          <w:color w:val="3366FF"/>
        </w:rPr>
        <w:lastRenderedPageBreak/>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CB0A52">
        <w:trPr>
          <w:trHeight w:val="20"/>
        </w:trPr>
        <w:tc>
          <w:tcPr>
            <w:tcW w:w="5168" w:type="dxa"/>
            <w:vAlign w:val="bottom"/>
          </w:tcPr>
          <w:p w:rsidR="00EA5D32" w:rsidRPr="00297AA2" w:rsidRDefault="00EA5D32" w:rsidP="00CB0A5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CB0A52">
        <w:trPr>
          <w:trHeight w:val="20"/>
        </w:trPr>
        <w:tc>
          <w:tcPr>
            <w:tcW w:w="5168" w:type="dxa"/>
            <w:vAlign w:val="center"/>
          </w:tcPr>
          <w:p w:rsidR="00EA5D32" w:rsidRPr="00297AA2" w:rsidRDefault="00EA5D32" w:rsidP="00CB0A5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CB0A52">
        <w:trPr>
          <w:trHeight w:val="20"/>
        </w:trPr>
        <w:tc>
          <w:tcPr>
            <w:tcW w:w="5168" w:type="dxa"/>
            <w:vAlign w:val="center"/>
          </w:tcPr>
          <w:p w:rsidR="00EA5D32" w:rsidRPr="00297AA2" w:rsidRDefault="00EA5D32" w:rsidP="00CB0A5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CB0A52">
        <w:trPr>
          <w:trHeight w:val="20"/>
        </w:trPr>
        <w:tc>
          <w:tcPr>
            <w:tcW w:w="5168" w:type="dxa"/>
            <w:vAlign w:val="bottom"/>
          </w:tcPr>
          <w:p w:rsidR="00EA5D32" w:rsidRPr="00297AA2" w:rsidRDefault="00EA5D32" w:rsidP="00CB0A5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CB0A52">
        <w:trPr>
          <w:trHeight w:val="20"/>
        </w:trPr>
        <w:tc>
          <w:tcPr>
            <w:tcW w:w="5168" w:type="dxa"/>
            <w:vAlign w:val="center"/>
          </w:tcPr>
          <w:p w:rsidR="00EA5D32" w:rsidRPr="00297AA2" w:rsidRDefault="00EA5D32" w:rsidP="00CB0A5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CB0A52">
        <w:trPr>
          <w:trHeight w:val="20"/>
        </w:trPr>
        <w:tc>
          <w:tcPr>
            <w:tcW w:w="5168" w:type="dxa"/>
            <w:vAlign w:val="center"/>
          </w:tcPr>
          <w:p w:rsidR="00EA5D32" w:rsidRPr="00297AA2" w:rsidRDefault="00EA5D32" w:rsidP="00CB0A5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CB0A52">
            <w:pPr>
              <w:spacing w:before="120"/>
              <w:ind w:left="284" w:hanging="284"/>
              <w:jc w:val="center"/>
              <w:rPr>
                <w:color w:val="3366FF"/>
              </w:rPr>
            </w:pPr>
            <w:r w:rsidRPr="00297AA2">
              <w:rPr>
                <w:i/>
                <w:color w:val="3366FF"/>
              </w:rPr>
              <w:t>_______________________________</w:t>
            </w:r>
          </w:p>
          <w:p w:rsidR="00EA5D32" w:rsidRPr="00297AA2" w:rsidRDefault="00EA5D32" w:rsidP="00CB0A5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9A413F">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9A413F">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9A413F">
      <w:pPr>
        <w:pStyle w:val="ad"/>
        <w:numPr>
          <w:ilvl w:val="0"/>
          <w:numId w:val="60"/>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9A413F">
      <w:pPr>
        <w:pStyle w:val="af8"/>
        <w:widowControl/>
        <w:numPr>
          <w:ilvl w:val="0"/>
          <w:numId w:val="60"/>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lastRenderedPageBreak/>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Default="00EA5D32" w:rsidP="00EA5D32">
      <w:pPr>
        <w:pStyle w:val="af8"/>
        <w:widowControl/>
        <w:tabs>
          <w:tab w:val="left" w:pos="1134"/>
        </w:tabs>
        <w:autoSpaceDE/>
        <w:autoSpaceDN/>
        <w:adjustRightInd/>
        <w:ind w:left="0" w:firstLine="720"/>
        <w:jc w:val="both"/>
        <w:rPr>
          <w:color w:val="4F81BD" w:themeColor="accent1"/>
          <w:szCs w:val="28"/>
        </w:rPr>
      </w:pPr>
    </w:p>
    <w:p w:rsidR="00EA5D32" w:rsidRPr="004147C2" w:rsidRDefault="00EA5D32" w:rsidP="00EA5D32">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EA5D32" w:rsidRPr="008508F0" w:rsidRDefault="00EA5D32" w:rsidP="00EA5D32">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EA5D32" w:rsidRPr="00C70FD2" w:rsidRDefault="00EA5D32" w:rsidP="009A413F">
      <w:pPr>
        <w:pStyle w:val="af8"/>
        <w:widowControl/>
        <w:numPr>
          <w:ilvl w:val="0"/>
          <w:numId w:val="60"/>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EA5D32" w:rsidRDefault="00EA5D32" w:rsidP="009A413F">
      <w:pPr>
        <w:pStyle w:val="af8"/>
        <w:widowControl/>
        <w:numPr>
          <w:ilvl w:val="0"/>
          <w:numId w:val="60"/>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EA5D32" w:rsidRDefault="00EA5D32" w:rsidP="009A413F">
      <w:pPr>
        <w:pStyle w:val="af8"/>
        <w:widowControl/>
        <w:numPr>
          <w:ilvl w:val="0"/>
          <w:numId w:val="60"/>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EA5D32" w:rsidRPr="00A1299D" w:rsidRDefault="00EA5D32" w:rsidP="009A413F">
      <w:pPr>
        <w:pStyle w:val="af8"/>
        <w:widowControl/>
        <w:numPr>
          <w:ilvl w:val="0"/>
          <w:numId w:val="60"/>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w:t>
      </w:r>
      <w:r w:rsidR="00471B82" w:rsidRPr="008A088F">
        <w:rPr>
          <w:i/>
          <w:color w:val="548DD4" w:themeColor="text2" w:themeTint="99"/>
        </w:rPr>
        <w:t>8</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9A413F">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Гарантийное письмо об отсутствии изменений в документах (форма 2</w:t>
      </w:r>
      <w:r w:rsidR="008A088F">
        <w:rPr>
          <w:i/>
          <w:color w:val="548DD4" w:themeColor="text2" w:themeTint="99"/>
        </w:rPr>
        <w:t>7</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A413F">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9A413F">
      <w:pPr>
        <w:numPr>
          <w:ilvl w:val="2"/>
          <w:numId w:val="48"/>
        </w:numPr>
        <w:spacing w:before="60" w:after="60"/>
        <w:ind w:left="993" w:hanging="993"/>
        <w:jc w:val="both"/>
        <w:outlineLvl w:val="1"/>
        <w:rPr>
          <w:b/>
        </w:rPr>
      </w:pPr>
      <w:bookmarkStart w:id="288" w:name="_Toc422244222"/>
      <w:r w:rsidRPr="00297AA2">
        <w:rPr>
          <w:b/>
        </w:rPr>
        <w:lastRenderedPageBreak/>
        <w:t>Инструкции по заполнению</w:t>
      </w:r>
      <w:bookmarkEnd w:id="288"/>
    </w:p>
    <w:p w:rsidR="00297AA2" w:rsidRPr="00297AA2" w:rsidRDefault="00297AA2" w:rsidP="009A413F">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9A413F">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9A413F">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9A413F">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9A413F">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9A413F">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9" w:name="_Toc422244223"/>
      <w:r w:rsidRPr="00297AA2">
        <w:rPr>
          <w:b/>
        </w:rPr>
        <w:lastRenderedPageBreak/>
        <w:t>10.2 Техническое предложение (форма 2)</w:t>
      </w:r>
      <w:bookmarkEnd w:id="289"/>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0" w:name="_Toc422244224"/>
      <w:r w:rsidRPr="00297AA2">
        <w:t xml:space="preserve">10.2.1 Форма Технического предложения </w:t>
      </w:r>
      <w:r w:rsidRPr="00297AA2">
        <w:rPr>
          <w:color w:val="4F81BD" w:themeColor="accent1"/>
        </w:rPr>
        <w:t>(на поставку товара)</w:t>
      </w:r>
      <w:bookmarkEnd w:id="290"/>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9A413F">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A413F">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A413F">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9A413F">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A413F">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A413F">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9A413F">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9A413F">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9A413F">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A413F">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1" w:name="_Toc422244225"/>
      <w:r w:rsidRPr="00297AA2">
        <w:lastRenderedPageBreak/>
        <w:t>10.2.1.1 Инструкции по заполнению</w:t>
      </w:r>
      <w:bookmarkEnd w:id="291"/>
    </w:p>
    <w:p w:rsidR="00297AA2" w:rsidRPr="00297AA2" w:rsidRDefault="00297AA2" w:rsidP="009A413F">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9A413F">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9A413F">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9A413F">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9A413F">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9A413F">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9A413F">
      <w:pPr>
        <w:numPr>
          <w:ilvl w:val="1"/>
          <w:numId w:val="48"/>
        </w:numPr>
        <w:spacing w:before="120" w:after="60"/>
        <w:outlineLvl w:val="0"/>
        <w:rPr>
          <w:b/>
        </w:rPr>
      </w:pPr>
      <w:bookmarkStart w:id="292" w:name="_Toc422244226"/>
      <w:r w:rsidRPr="00297AA2">
        <w:rPr>
          <w:b/>
        </w:rPr>
        <w:lastRenderedPageBreak/>
        <w:t>2 Техническое предложение (форма 2)</w:t>
      </w:r>
      <w:bookmarkEnd w:id="29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3"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A413F">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9A413F">
      <w:pPr>
        <w:numPr>
          <w:ilvl w:val="2"/>
          <w:numId w:val="48"/>
        </w:numPr>
        <w:spacing w:before="60" w:after="60"/>
        <w:ind w:left="993" w:hanging="993"/>
        <w:jc w:val="both"/>
        <w:outlineLvl w:val="1"/>
        <w:rPr>
          <w:b/>
        </w:rPr>
      </w:pPr>
      <w:bookmarkStart w:id="294" w:name="_Toc422244228"/>
      <w:r w:rsidRPr="00297AA2">
        <w:rPr>
          <w:b/>
        </w:rPr>
        <w:lastRenderedPageBreak/>
        <w:t>Инструкции по заполнению</w:t>
      </w:r>
      <w:bookmarkEnd w:id="294"/>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9A413F">
      <w:pPr>
        <w:pStyle w:val="af8"/>
        <w:numPr>
          <w:ilvl w:val="1"/>
          <w:numId w:val="53"/>
        </w:numPr>
        <w:jc w:val="center"/>
        <w:rPr>
          <w:i/>
          <w:color w:val="548DD4" w:themeColor="text2" w:themeTint="99"/>
          <w:shd w:val="clear" w:color="auto" w:fill="FFFF99"/>
        </w:rPr>
      </w:pPr>
      <w:r w:rsidRPr="00140476">
        <w:rPr>
          <w:b/>
        </w:rPr>
        <w:lastRenderedPageBreak/>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9A413F">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9A413F">
      <w:pPr>
        <w:pStyle w:val="af8"/>
        <w:numPr>
          <w:ilvl w:val="0"/>
          <w:numId w:val="55"/>
        </w:numPr>
        <w:ind w:left="426" w:hanging="426"/>
      </w:pPr>
      <w:bookmarkStart w:id="295" w:name="_Toc422244229"/>
      <w:r w:rsidRPr="00140476">
        <w:t>Форма коммерческого предложения на поставку товаров</w:t>
      </w:r>
      <w:bookmarkEnd w:id="295"/>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Условия оплаты</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Default="00782F72" w:rsidP="009A413F">
      <w:pPr>
        <w:pStyle w:val="af8"/>
        <w:numPr>
          <w:ilvl w:val="2"/>
          <w:numId w:val="54"/>
        </w:numPr>
        <w:ind w:left="993" w:hanging="993"/>
      </w:pPr>
      <w:bookmarkStart w:id="296" w:name="_Toc422244230"/>
      <w:r w:rsidRPr="00140476">
        <w:lastRenderedPageBreak/>
        <w:t>Инструкции по заполнению</w:t>
      </w:r>
      <w:bookmarkEnd w:id="296"/>
    </w:p>
    <w:p w:rsidR="00782F72" w:rsidRDefault="00782F72" w:rsidP="009A413F">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9A413F">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9A413F">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9A413F">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9A413F">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9A413F">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9A413F">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9A413F">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9A413F">
      <w:pPr>
        <w:pStyle w:val="af8"/>
        <w:numPr>
          <w:ilvl w:val="2"/>
          <w:numId w:val="56"/>
        </w:numPr>
      </w:pPr>
      <w:bookmarkStart w:id="297" w:name="_Toc422244231"/>
      <w:r w:rsidRPr="00140476">
        <w:lastRenderedPageBreak/>
        <w:t xml:space="preserve"> Приложение №1 к форме Коммерческого предложения на поставку товаров</w:t>
      </w:r>
      <w:bookmarkEnd w:id="297"/>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8"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9A413F">
      <w:pPr>
        <w:pStyle w:val="af8"/>
        <w:numPr>
          <w:ilvl w:val="3"/>
          <w:numId w:val="56"/>
        </w:numPr>
        <w:ind w:left="993" w:hanging="993"/>
        <w:rPr>
          <w:b/>
        </w:rPr>
      </w:pPr>
      <w:r w:rsidRPr="0075716B">
        <w:rPr>
          <w:b/>
        </w:rPr>
        <w:t>Инструкции по заполнению</w:t>
      </w:r>
      <w:bookmarkEnd w:id="298"/>
    </w:p>
    <w:p w:rsidR="00782F72" w:rsidRPr="000E7DF8" w:rsidRDefault="00782F72" w:rsidP="009A413F">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9A413F">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299" w:name="_Toc422244233"/>
      <w:r w:rsidRPr="00297AA2">
        <w:rPr>
          <w:b/>
        </w:rPr>
        <w:lastRenderedPageBreak/>
        <w:t>10.4  Сводная таблица стоимости работ/услуг (форма 4)</w:t>
      </w:r>
      <w:bookmarkEnd w:id="299"/>
    </w:p>
    <w:p w:rsidR="00297AA2" w:rsidRPr="00297AA2" w:rsidRDefault="00297AA2" w:rsidP="00297AA2">
      <w:pPr>
        <w:spacing w:before="60" w:after="60"/>
        <w:jc w:val="both"/>
        <w:outlineLvl w:val="1"/>
      </w:pPr>
      <w:bookmarkStart w:id="300" w:name="_Toc422244234"/>
      <w:r w:rsidRPr="00297AA2">
        <w:t>10.4.1 Форма сводной таблицы стоимости работ/услуг</w:t>
      </w:r>
      <w:bookmarkEnd w:id="300"/>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9A413F">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9A413F">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9A413F">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1" w:name="_Toc422244235"/>
      <w:r w:rsidRPr="00297AA2">
        <w:lastRenderedPageBreak/>
        <w:t>10.4.1.1 Приложение №1 к форме сводной таблице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8"/>
          <w:pgSz w:w="16838" w:h="11906" w:orient="landscape"/>
          <w:pgMar w:top="709" w:right="1134" w:bottom="707" w:left="1134" w:header="708" w:footer="708" w:gutter="0"/>
          <w:cols w:space="708"/>
          <w:docGrid w:linePitch="360"/>
        </w:sectPr>
      </w:pPr>
      <w:bookmarkStart w:id="302" w:name="_GoBack"/>
      <w:bookmarkEnd w:id="302"/>
    </w:p>
    <w:p w:rsidR="00297AA2" w:rsidRPr="00297AA2" w:rsidRDefault="00297AA2" w:rsidP="00297AA2">
      <w:pPr>
        <w:spacing w:before="60" w:after="60"/>
        <w:jc w:val="both"/>
        <w:outlineLvl w:val="1"/>
        <w:rPr>
          <w:b/>
        </w:rPr>
      </w:pPr>
      <w:bookmarkStart w:id="303" w:name="_Toc422244236"/>
      <w:r w:rsidRPr="00297AA2">
        <w:rPr>
          <w:b/>
        </w:rPr>
        <w:lastRenderedPageBreak/>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lastRenderedPageBreak/>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6" w:name="_Toc422244239"/>
      <w:r w:rsidRPr="00297AA2">
        <w:rPr>
          <w:b/>
        </w:rPr>
        <w:lastRenderedPageBreak/>
        <w:t>10.5.2 Инструкции по заполнению Протокола разногласий к проекту Договора</w:t>
      </w:r>
      <w:bookmarkEnd w:id="306"/>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7" w:name="_Toc422244240"/>
      <w:r w:rsidRPr="00297AA2">
        <w:rPr>
          <w:b/>
        </w:rPr>
        <w:lastRenderedPageBreak/>
        <w:t>10.6 Календарный план (форма 6)</w:t>
      </w:r>
      <w:bookmarkEnd w:id="307"/>
    </w:p>
    <w:p w:rsidR="00297AA2" w:rsidRPr="00297AA2" w:rsidRDefault="00297AA2" w:rsidP="00297AA2">
      <w:pPr>
        <w:spacing w:before="60" w:after="60"/>
        <w:jc w:val="both"/>
        <w:outlineLvl w:val="1"/>
      </w:pPr>
      <w:bookmarkStart w:id="308" w:name="_Toc422244241"/>
      <w:r w:rsidRPr="00297AA2">
        <w:t>10.6.1 Форма календарного плана</w:t>
      </w:r>
      <w:bookmarkEnd w:id="30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9A413F">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9A413F">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9A413F">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9" w:name="_Toc422244242"/>
      <w:r w:rsidRPr="00297AA2">
        <w:rPr>
          <w:b/>
        </w:rPr>
        <w:lastRenderedPageBreak/>
        <w:t>10.6.2 Инструкции по заполнению</w:t>
      </w:r>
      <w:bookmarkEnd w:id="30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9A413F">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A413F">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A413F">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A413F">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A413F">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0" w:name="_Toc422244243"/>
      <w:r w:rsidRPr="00297AA2">
        <w:rPr>
          <w:b/>
        </w:rPr>
        <w:lastRenderedPageBreak/>
        <w:t>10.7 График оплаты (форма 7)</w:t>
      </w:r>
      <w:bookmarkEnd w:id="310"/>
    </w:p>
    <w:p w:rsidR="00297AA2" w:rsidRPr="00297AA2" w:rsidRDefault="00297AA2" w:rsidP="00297AA2">
      <w:pPr>
        <w:spacing w:before="60" w:after="60"/>
        <w:jc w:val="both"/>
        <w:outlineLvl w:val="1"/>
      </w:pPr>
      <w:bookmarkStart w:id="311" w:name="_Toc422244244"/>
      <w:r w:rsidRPr="00297AA2">
        <w:t>10.7.1 Форма графика оплаты</w:t>
      </w:r>
      <w:bookmarkEnd w:id="31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9A413F">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9A413F">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9A413F">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2" w:name="_Toc422244245"/>
      <w:r w:rsidRPr="00297AA2">
        <w:rPr>
          <w:b/>
        </w:rPr>
        <w:lastRenderedPageBreak/>
        <w:t>10.7.2Инструкции по заполнению</w:t>
      </w:r>
      <w:bookmarkEnd w:id="312"/>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AA665A">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AA665A">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9"/>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3" w:name="_Toc422244246"/>
      <w:r w:rsidRPr="00297AA2">
        <w:rPr>
          <w:b/>
        </w:rPr>
        <w:lastRenderedPageBreak/>
        <w:t>10.8  Анкета Потенциального участника закупки (форма 8)</w:t>
      </w:r>
      <w:bookmarkEnd w:id="313"/>
    </w:p>
    <w:p w:rsidR="00297AA2" w:rsidRPr="00297AA2" w:rsidRDefault="00297AA2" w:rsidP="00297AA2">
      <w:pPr>
        <w:spacing w:before="60" w:after="60"/>
        <w:jc w:val="both"/>
        <w:outlineLvl w:val="1"/>
      </w:pPr>
      <w:bookmarkStart w:id="314" w:name="_Toc422244247"/>
      <w:r w:rsidRPr="00297AA2">
        <w:t>10.8.1 Форма Анкеты Потенциального участника закупки</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9A413F">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A413F">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15" w:name="_Toc422244248"/>
      <w:r w:rsidRPr="00297AA2">
        <w:rPr>
          <w:b/>
        </w:rPr>
        <w:lastRenderedPageBreak/>
        <w:t>10.8.2 Инструкции по заполнению</w:t>
      </w:r>
      <w:bookmarkEnd w:id="315"/>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9"/>
      <w:r w:rsidRPr="00297AA2">
        <w:rPr>
          <w:b/>
        </w:rPr>
        <w:lastRenderedPageBreak/>
        <w:t>10.9 Справка о перечне и годовых объемах выполнения аналогичных договоров (форма 9)</w:t>
      </w:r>
      <w:bookmarkEnd w:id="316"/>
    </w:p>
    <w:p w:rsidR="00297AA2" w:rsidRPr="00297AA2" w:rsidRDefault="00297AA2" w:rsidP="00297AA2">
      <w:pPr>
        <w:spacing w:before="60" w:after="60"/>
        <w:jc w:val="both"/>
        <w:outlineLvl w:val="1"/>
      </w:pPr>
      <w:bookmarkStart w:id="317" w:name="_Toc422244250"/>
      <w:r w:rsidRPr="00297AA2">
        <w:t>10.9.1 Форма Справки о перечне и годовых объемах выполнения аналогичных договоров</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9A413F">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9A413F">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9A413F">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9A413F">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51"/>
      <w:r w:rsidRPr="00297AA2">
        <w:rPr>
          <w:b/>
        </w:rPr>
        <w:lastRenderedPageBreak/>
        <w:t>10.9.2 Инструкции по заполнению</w:t>
      </w:r>
      <w:bookmarkEnd w:id="318"/>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19"/>
    </w:p>
    <w:p w:rsidR="00297AA2" w:rsidRPr="00297AA2" w:rsidRDefault="00297AA2" w:rsidP="00297AA2">
      <w:pPr>
        <w:spacing w:before="60" w:after="60"/>
        <w:jc w:val="both"/>
        <w:outlineLvl w:val="1"/>
      </w:pPr>
      <w:bookmarkStart w:id="320" w:name="_Toc422244253"/>
      <w:r w:rsidRPr="00297AA2">
        <w:t>10.10.1 Форма Справки о материально-технических ресурсах</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9A413F">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9A413F">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9A413F">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1" w:name="_Toc422244254"/>
      <w:r w:rsidRPr="00297AA2">
        <w:rPr>
          <w:b/>
        </w:rPr>
        <w:lastRenderedPageBreak/>
        <w:t>10.10.2 Инструкции по заполнению</w:t>
      </w:r>
      <w:bookmarkEnd w:id="321"/>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55"/>
      <w:r w:rsidRPr="00297AA2">
        <w:rPr>
          <w:b/>
        </w:rPr>
        <w:lastRenderedPageBreak/>
        <w:t>10.11 Справ</w:t>
      </w:r>
      <w:r w:rsidR="007F5C8D">
        <w:rPr>
          <w:b/>
        </w:rPr>
        <w:t>ка о кадровых ресурсах (форма 11</w:t>
      </w:r>
      <w:r w:rsidRPr="00297AA2">
        <w:rPr>
          <w:b/>
        </w:rPr>
        <w:t>)</w:t>
      </w:r>
      <w:bookmarkEnd w:id="322"/>
    </w:p>
    <w:p w:rsidR="00297AA2" w:rsidRPr="00297AA2" w:rsidRDefault="00297AA2" w:rsidP="00297AA2">
      <w:pPr>
        <w:spacing w:before="60" w:after="60"/>
        <w:jc w:val="both"/>
        <w:outlineLvl w:val="1"/>
      </w:pPr>
      <w:bookmarkStart w:id="323" w:name="_Toc422244256"/>
      <w:r w:rsidRPr="00297AA2">
        <w:t>10.11.1 .Форма Справки о кадровых ресурсах</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9A413F">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A413F">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A413F">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9A413F">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A413F">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A413F">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9A413F">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9A413F">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9A413F">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4" w:name="_Toc422244257"/>
      <w:r w:rsidRPr="00297AA2">
        <w:rPr>
          <w:b/>
        </w:rPr>
        <w:t>10.11.2 Инструкции по заполнению</w:t>
      </w:r>
      <w:bookmarkEnd w:id="324"/>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5"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25"/>
    </w:p>
    <w:p w:rsidR="00297AA2" w:rsidRPr="00297AA2" w:rsidRDefault="00297AA2" w:rsidP="00297AA2">
      <w:pPr>
        <w:spacing w:before="60" w:after="60"/>
        <w:jc w:val="both"/>
        <w:outlineLvl w:val="1"/>
      </w:pPr>
      <w:bookmarkStart w:id="326"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9A413F">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9A413F">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9A413F">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60"/>
      <w:r w:rsidRPr="00297AA2">
        <w:rPr>
          <w:b/>
        </w:rPr>
        <w:lastRenderedPageBreak/>
        <w:t>10.12.2 Инструкции по заполнению</w:t>
      </w:r>
      <w:bookmarkEnd w:id="327"/>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8" w:name="_Toc422244261"/>
      <w:r w:rsidRPr="00297AA2">
        <w:rPr>
          <w:b/>
        </w:rPr>
        <w:lastRenderedPageBreak/>
        <w:t>10.13 Опись документов, содержащихся в заявке на участие в закупке (форма 13)</w:t>
      </w:r>
      <w:bookmarkEnd w:id="328"/>
    </w:p>
    <w:p w:rsidR="00297AA2" w:rsidRPr="00297AA2" w:rsidRDefault="00297AA2" w:rsidP="00297AA2">
      <w:pPr>
        <w:spacing w:before="60" w:after="60"/>
        <w:jc w:val="both"/>
        <w:outlineLvl w:val="1"/>
      </w:pPr>
      <w:bookmarkStart w:id="329" w:name="_Toc422244262"/>
      <w:r w:rsidRPr="00297AA2">
        <w:t>10.13.1 Форма описи документов, содержащихся в заявке на участие в закупке</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A413F">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63"/>
      <w:r w:rsidRPr="00297AA2">
        <w:rPr>
          <w:b/>
        </w:rPr>
        <w:lastRenderedPageBreak/>
        <w:t>10.13.2 Инструкции по заполнению</w:t>
      </w:r>
      <w:bookmarkEnd w:id="330"/>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64"/>
      <w:r w:rsidRPr="00297AA2">
        <w:rPr>
          <w:b/>
        </w:rPr>
        <w:lastRenderedPageBreak/>
        <w:t>10.14 Справка об участии в судебных разбирательствах (форма 14)</w:t>
      </w:r>
      <w:bookmarkEnd w:id="331"/>
    </w:p>
    <w:p w:rsidR="00297AA2" w:rsidRPr="00297AA2" w:rsidRDefault="00297AA2" w:rsidP="00297AA2">
      <w:pPr>
        <w:spacing w:before="60" w:after="60"/>
        <w:jc w:val="both"/>
        <w:outlineLvl w:val="1"/>
      </w:pPr>
      <w:bookmarkStart w:id="332" w:name="_Toc422244265"/>
      <w:r w:rsidRPr="00297AA2">
        <w:t>10.14.1 Форма справки об участии в судебных разбирательствах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3"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4" w:name="_Toc422244267"/>
            <w:r w:rsidRPr="00297AA2">
              <w:rPr>
                <w:sz w:val="22"/>
                <w:szCs w:val="22"/>
              </w:rPr>
              <w:t>Наименование суда</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5" w:name="_Toc422244268"/>
            <w:r w:rsidRPr="00297AA2">
              <w:rPr>
                <w:sz w:val="22"/>
                <w:szCs w:val="22"/>
              </w:rPr>
              <w:t>Предмет и цена иска (в рублях)</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6" w:name="_Toc422244269"/>
            <w:r w:rsidRPr="00297AA2">
              <w:rPr>
                <w:sz w:val="22"/>
                <w:szCs w:val="22"/>
              </w:rPr>
              <w:t>Решение суда и дата вступления решения в законную силу</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7" w:name="_Toc422244270"/>
            <w:r w:rsidRPr="00297AA2">
              <w:rPr>
                <w:sz w:val="22"/>
                <w:szCs w:val="22"/>
              </w:rPr>
              <w:t>Форма процессуального участия Потенциального участника закупки (истец, ответчик, третье лицо)</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8" w:name="_Toc422244271"/>
            <w:r w:rsidRPr="00297AA2">
              <w:rPr>
                <w:sz w:val="22"/>
                <w:szCs w:val="22"/>
              </w:rPr>
              <w:t>Полное наименование других сторон с указанием их формы процессуального участия</w:t>
            </w:r>
            <w:bookmarkEnd w:id="338"/>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9" w:name="_Toc422244272"/>
            <w:r w:rsidRPr="00297AA2">
              <w:rPr>
                <w:i/>
                <w:sz w:val="18"/>
                <w:szCs w:val="18"/>
                <w:lang w:val="en-US"/>
              </w:rPr>
              <w:t>1</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0" w:name="_Toc422244273"/>
            <w:r w:rsidRPr="00297AA2">
              <w:rPr>
                <w:i/>
                <w:sz w:val="18"/>
                <w:szCs w:val="18"/>
                <w:lang w:val="en-US"/>
              </w:rPr>
              <w:t>2</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1" w:name="_Toc422244274"/>
            <w:r w:rsidRPr="00297AA2">
              <w:rPr>
                <w:i/>
                <w:sz w:val="18"/>
                <w:szCs w:val="18"/>
                <w:lang w:val="en-US"/>
              </w:rPr>
              <w:t>3</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2" w:name="_Toc422244275"/>
            <w:r w:rsidRPr="00297AA2">
              <w:rPr>
                <w:i/>
                <w:sz w:val="18"/>
                <w:szCs w:val="18"/>
                <w:lang w:val="en-US"/>
              </w:rPr>
              <w:t>4</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3" w:name="_Toc422244276"/>
            <w:r w:rsidRPr="00297AA2">
              <w:rPr>
                <w:i/>
                <w:sz w:val="18"/>
                <w:szCs w:val="18"/>
                <w:lang w:val="en-US"/>
              </w:rPr>
              <w:t>5</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4" w:name="_Toc422244277"/>
            <w:r w:rsidRPr="00297AA2">
              <w:rPr>
                <w:i/>
                <w:sz w:val="18"/>
                <w:szCs w:val="18"/>
                <w:lang w:val="en-US"/>
              </w:rPr>
              <w:t>6</w:t>
            </w:r>
            <w:bookmarkEnd w:id="344"/>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A413F">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A413F">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A413F">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45" w:name="_Toc422244278"/>
      <w:r w:rsidRPr="00297AA2">
        <w:rPr>
          <w:b/>
        </w:rPr>
        <w:lastRenderedPageBreak/>
        <w:t>10.14.2 Инструкции по заполнению</w:t>
      </w:r>
      <w:bookmarkEnd w:id="345"/>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46"/>
    </w:p>
    <w:p w:rsidR="00297AA2" w:rsidRPr="00297AA2" w:rsidRDefault="00297AA2" w:rsidP="00297AA2">
      <w:pPr>
        <w:spacing w:before="60" w:after="60"/>
        <w:jc w:val="both"/>
        <w:outlineLvl w:val="1"/>
      </w:pPr>
      <w:bookmarkStart w:id="347" w:name="_Toc422244280"/>
      <w:r w:rsidRPr="00297AA2">
        <w:t>10.15.1 Форма гарантийного письма на предоставление сведений о цепочке собственников</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8" w:name="_Toc422244281"/>
            <w:r w:rsidRPr="00297AA2">
              <w:rPr>
                <w:b/>
                <w:iCs/>
                <w:snapToGrid w:val="0"/>
                <w:color w:val="943634"/>
              </w:rPr>
              <w:t>БЛАНК ПОТЕНЦИАЛЬНОГО УЧАСТНИКА</w:t>
            </w:r>
            <w:bookmarkEnd w:id="348"/>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6E79EC" w:rsidRPr="009C2AAD" w:rsidRDefault="006E79EC" w:rsidP="006E79EC">
      <w:pPr>
        <w:pageBreakBefore/>
        <w:spacing w:before="120" w:after="60"/>
        <w:contextualSpacing/>
        <w:jc w:val="both"/>
        <w:outlineLvl w:val="0"/>
        <w:rPr>
          <w:b/>
          <w:lang w:eastAsia="en-US"/>
        </w:rPr>
      </w:pPr>
      <w:r>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Pr>
          <w:b/>
          <w:lang w:eastAsia="en-US"/>
        </w:rPr>
        <w:t>4</w:t>
      </w:r>
      <w:r w:rsidRPr="009C2AAD">
        <w:rPr>
          <w:b/>
          <w:lang w:eastAsia="en-US"/>
        </w:rPr>
        <w:t>)</w:t>
      </w:r>
    </w:p>
    <w:p w:rsidR="006E79EC" w:rsidRPr="009C2AAD" w:rsidRDefault="006E79EC" w:rsidP="006E79E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6E79EC" w:rsidRPr="009C2AAD" w:rsidRDefault="006E79EC" w:rsidP="006E79E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E79EC" w:rsidRPr="009C2AAD" w:rsidRDefault="006E79EC" w:rsidP="006E79E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E79EC" w:rsidRPr="009C2AAD" w:rsidRDefault="006E79EC" w:rsidP="006E79EC">
      <w:pPr>
        <w:jc w:val="center"/>
        <w:rPr>
          <w:b/>
          <w:color w:val="000000"/>
        </w:rPr>
      </w:pPr>
      <w:r w:rsidRPr="009C2AAD">
        <w:rPr>
          <w:b/>
          <w:color w:val="000000"/>
        </w:rPr>
        <w:t>ДЕКЛАРАЦИЯ</w:t>
      </w:r>
    </w:p>
    <w:p w:rsidR="006E79EC" w:rsidRPr="009C2AAD" w:rsidRDefault="006E79EC" w:rsidP="006E79EC">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E79EC" w:rsidRPr="009C2AAD" w:rsidRDefault="006E79EC" w:rsidP="006E79EC">
      <w:pPr>
        <w:jc w:val="center"/>
        <w:rPr>
          <w:color w:val="000000"/>
        </w:rPr>
      </w:pPr>
    </w:p>
    <w:p w:rsidR="006E79EC" w:rsidRDefault="006E79EC" w:rsidP="006E79E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6E79EC" w:rsidRPr="00297AA2" w:rsidRDefault="006E79EC" w:rsidP="006E79E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6E79EC" w:rsidRPr="00297AA2" w:rsidTr="008A088F">
        <w:trPr>
          <w:trHeight w:val="747"/>
        </w:trPr>
        <w:tc>
          <w:tcPr>
            <w:tcW w:w="426" w:type="dxa"/>
            <w:vMerge w:val="restart"/>
            <w:vAlign w:val="center"/>
          </w:tcPr>
          <w:p w:rsidR="006E79EC" w:rsidRPr="00297AA2" w:rsidRDefault="006E79EC" w:rsidP="008A088F">
            <w:pPr>
              <w:jc w:val="center"/>
              <w:rPr>
                <w:b/>
                <w:color w:val="000000"/>
              </w:rPr>
            </w:pPr>
            <w:r w:rsidRPr="00297AA2">
              <w:rPr>
                <w:b/>
                <w:color w:val="000000"/>
              </w:rPr>
              <w:t>№</w:t>
            </w:r>
          </w:p>
          <w:p w:rsidR="006E79EC" w:rsidRPr="00297AA2" w:rsidRDefault="006E79EC" w:rsidP="008A088F">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6E79EC" w:rsidRPr="00297AA2" w:rsidRDefault="006E79EC" w:rsidP="008A088F">
            <w:pPr>
              <w:jc w:val="center"/>
              <w:rPr>
                <w:b/>
                <w:color w:val="000000"/>
              </w:rPr>
            </w:pPr>
            <w:r w:rsidRPr="00297AA2">
              <w:rPr>
                <w:b/>
                <w:color w:val="000000"/>
              </w:rPr>
              <w:t>Наименование условия</w:t>
            </w:r>
          </w:p>
        </w:tc>
        <w:tc>
          <w:tcPr>
            <w:tcW w:w="709" w:type="dxa"/>
            <w:vMerge w:val="restart"/>
            <w:vAlign w:val="center"/>
          </w:tcPr>
          <w:p w:rsidR="006E79EC" w:rsidRPr="00297AA2" w:rsidRDefault="006E79EC" w:rsidP="008A088F">
            <w:pPr>
              <w:jc w:val="center"/>
              <w:rPr>
                <w:b/>
                <w:color w:val="000000"/>
              </w:rPr>
            </w:pPr>
            <w:r w:rsidRPr="00297AA2">
              <w:rPr>
                <w:b/>
                <w:color w:val="000000"/>
              </w:rPr>
              <w:t>Ед. изм.</w:t>
            </w:r>
          </w:p>
        </w:tc>
        <w:tc>
          <w:tcPr>
            <w:tcW w:w="5671" w:type="dxa"/>
            <w:gridSpan w:val="5"/>
          </w:tcPr>
          <w:p w:rsidR="006E79EC" w:rsidRDefault="006E79EC" w:rsidP="008A088F">
            <w:pPr>
              <w:jc w:val="center"/>
              <w:rPr>
                <w:i/>
                <w:color w:val="000000"/>
                <w:sz w:val="20"/>
                <w:szCs w:val="20"/>
              </w:rPr>
            </w:pPr>
          </w:p>
          <w:p w:rsidR="006E79EC" w:rsidRPr="00693E25" w:rsidRDefault="006E79EC" w:rsidP="008A088F">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6E79EC" w:rsidRPr="00693E25" w:rsidRDefault="006E79EC" w:rsidP="008A088F">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6E79EC" w:rsidRPr="00297AA2" w:rsidRDefault="006E79EC" w:rsidP="008A088F">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6E79EC" w:rsidRPr="00297AA2" w:rsidTr="008A088F">
        <w:trPr>
          <w:trHeight w:val="747"/>
        </w:trPr>
        <w:tc>
          <w:tcPr>
            <w:tcW w:w="426" w:type="dxa"/>
            <w:vMerge/>
            <w:vAlign w:val="center"/>
          </w:tcPr>
          <w:p w:rsidR="006E79EC" w:rsidRPr="00297AA2" w:rsidRDefault="006E79EC" w:rsidP="008A088F">
            <w:pPr>
              <w:jc w:val="center"/>
              <w:rPr>
                <w:b/>
                <w:color w:val="000000"/>
              </w:rPr>
            </w:pPr>
          </w:p>
        </w:tc>
        <w:tc>
          <w:tcPr>
            <w:tcW w:w="5244" w:type="dxa"/>
            <w:vMerge/>
            <w:vAlign w:val="center"/>
          </w:tcPr>
          <w:p w:rsidR="006E79EC" w:rsidRPr="00297AA2" w:rsidRDefault="006E79EC" w:rsidP="008A088F">
            <w:pPr>
              <w:jc w:val="center"/>
              <w:rPr>
                <w:b/>
                <w:color w:val="000000"/>
              </w:rPr>
            </w:pPr>
          </w:p>
        </w:tc>
        <w:tc>
          <w:tcPr>
            <w:tcW w:w="709" w:type="dxa"/>
            <w:vMerge/>
            <w:vAlign w:val="center"/>
          </w:tcPr>
          <w:p w:rsidR="006E79EC" w:rsidRPr="00297AA2" w:rsidRDefault="006E79EC" w:rsidP="008A088F">
            <w:pPr>
              <w:jc w:val="center"/>
              <w:rPr>
                <w:b/>
                <w:color w:val="000000"/>
              </w:rPr>
            </w:pPr>
          </w:p>
        </w:tc>
        <w:tc>
          <w:tcPr>
            <w:tcW w:w="1985" w:type="dxa"/>
            <w:gridSpan w:val="2"/>
            <w:vAlign w:val="center"/>
          </w:tcPr>
          <w:p w:rsidR="006E79EC" w:rsidRPr="00693E25" w:rsidRDefault="006E79EC" w:rsidP="008A088F">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6E79EC" w:rsidRDefault="006E79EC" w:rsidP="008A088F">
            <w:pPr>
              <w:jc w:val="center"/>
              <w:rPr>
                <w:i/>
                <w:color w:val="000000"/>
                <w:sz w:val="20"/>
                <w:szCs w:val="20"/>
              </w:rPr>
            </w:pPr>
            <w:r w:rsidRPr="00693E25">
              <w:rPr>
                <w:i/>
                <w:color w:val="000000"/>
                <w:sz w:val="20"/>
                <w:szCs w:val="20"/>
              </w:rPr>
              <w:t xml:space="preserve">малое </w:t>
            </w:r>
          </w:p>
          <w:p w:rsidR="006E79EC" w:rsidRPr="00693E25" w:rsidRDefault="006E79EC" w:rsidP="008A088F">
            <w:pPr>
              <w:jc w:val="center"/>
              <w:rPr>
                <w:i/>
                <w:color w:val="000000"/>
                <w:sz w:val="20"/>
                <w:szCs w:val="20"/>
              </w:rPr>
            </w:pPr>
            <w:r w:rsidRPr="00693E25">
              <w:rPr>
                <w:i/>
                <w:color w:val="000000"/>
                <w:sz w:val="20"/>
                <w:szCs w:val="20"/>
              </w:rPr>
              <w:t>предприятие</w:t>
            </w:r>
          </w:p>
        </w:tc>
        <w:tc>
          <w:tcPr>
            <w:tcW w:w="2269" w:type="dxa"/>
            <w:gridSpan w:val="2"/>
            <w:vAlign w:val="center"/>
          </w:tcPr>
          <w:p w:rsidR="006E79EC" w:rsidRPr="00693E25" w:rsidRDefault="006E79EC" w:rsidP="008A088F">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6E79EC" w:rsidRPr="00297AA2" w:rsidRDefault="006E79EC" w:rsidP="008A088F">
            <w:pPr>
              <w:jc w:val="center"/>
              <w:rPr>
                <w:b/>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1.</w:t>
            </w:r>
          </w:p>
        </w:tc>
        <w:tc>
          <w:tcPr>
            <w:tcW w:w="5244" w:type="dxa"/>
          </w:tcPr>
          <w:p w:rsidR="006E79EC" w:rsidRPr="00297AA2" w:rsidRDefault="006E79EC" w:rsidP="008A088F">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25%</w:t>
            </w:r>
          </w:p>
          <w:p w:rsidR="006E79EC" w:rsidRPr="0063043E" w:rsidRDefault="006E79EC" w:rsidP="008A088F">
            <w:pPr>
              <w:jc w:val="both"/>
              <w:rPr>
                <w:sz w:val="18"/>
                <w:szCs w:val="18"/>
              </w:rPr>
            </w:pPr>
          </w:p>
        </w:tc>
        <w:tc>
          <w:tcPr>
            <w:tcW w:w="2233" w:type="dxa"/>
            <w:vAlign w:val="center"/>
          </w:tcPr>
          <w:p w:rsidR="006E79EC" w:rsidRPr="00297AA2" w:rsidRDefault="006E79EC" w:rsidP="008A088F">
            <w:pPr>
              <w:jc w:val="center"/>
              <w:rPr>
                <w:color w:val="000000"/>
              </w:rPr>
            </w:pPr>
          </w:p>
        </w:tc>
      </w:tr>
      <w:tr w:rsidR="006E79EC" w:rsidRPr="00297AA2" w:rsidTr="008A088F">
        <w:trPr>
          <w:trHeight w:val="841"/>
        </w:trPr>
        <w:tc>
          <w:tcPr>
            <w:tcW w:w="426" w:type="dxa"/>
            <w:vAlign w:val="center"/>
          </w:tcPr>
          <w:p w:rsidR="006E79EC" w:rsidRPr="00297AA2" w:rsidRDefault="006E79EC" w:rsidP="008A088F">
            <w:pPr>
              <w:jc w:val="center"/>
              <w:rPr>
                <w:color w:val="000000"/>
              </w:rPr>
            </w:pPr>
            <w:r w:rsidRPr="00297AA2">
              <w:rPr>
                <w:color w:val="000000"/>
              </w:rPr>
              <w:t>2.</w:t>
            </w:r>
          </w:p>
        </w:tc>
        <w:tc>
          <w:tcPr>
            <w:tcW w:w="5244" w:type="dxa"/>
          </w:tcPr>
          <w:p w:rsidR="006E79EC" w:rsidRPr="00297AA2" w:rsidRDefault="006E79EC" w:rsidP="008A088F">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49%</w:t>
            </w:r>
          </w:p>
          <w:p w:rsidR="006E79EC" w:rsidRPr="00297AA2" w:rsidRDefault="006E79EC" w:rsidP="008A088F">
            <w:pPr>
              <w:widowControl/>
              <w:ind w:left="-108"/>
              <w:jc w:val="both"/>
              <w:rPr>
                <w:color w:val="000000"/>
              </w:rPr>
            </w:pPr>
          </w:p>
        </w:tc>
        <w:tc>
          <w:tcPr>
            <w:tcW w:w="2233" w:type="dxa"/>
            <w:vAlign w:val="center"/>
          </w:tcPr>
          <w:p w:rsidR="006E79EC" w:rsidRPr="00297AA2" w:rsidRDefault="006E79EC" w:rsidP="008A088F">
            <w:pPr>
              <w:jc w:val="center"/>
              <w:rPr>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lastRenderedPageBreak/>
              <w:t>3.</w:t>
            </w:r>
          </w:p>
        </w:tc>
        <w:tc>
          <w:tcPr>
            <w:tcW w:w="5244" w:type="dxa"/>
          </w:tcPr>
          <w:p w:rsidR="006E79EC" w:rsidRPr="00297AA2" w:rsidRDefault="006E79EC" w:rsidP="008A088F">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t>чел.</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100 чел.</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6E79EC" w:rsidRPr="00297AA2" w:rsidRDefault="006E79EC" w:rsidP="008A088F">
            <w:pPr>
              <w:jc w:val="center"/>
              <w:rPr>
                <w:color w:val="000000"/>
              </w:rPr>
            </w:pPr>
          </w:p>
        </w:tc>
      </w:tr>
      <w:tr w:rsidR="006E79EC" w:rsidRPr="00297AA2" w:rsidTr="008A088F">
        <w:trPr>
          <w:trHeight w:val="495"/>
        </w:trPr>
        <w:tc>
          <w:tcPr>
            <w:tcW w:w="426" w:type="dxa"/>
            <w:vMerge w:val="restart"/>
            <w:vAlign w:val="center"/>
          </w:tcPr>
          <w:p w:rsidR="006E79EC" w:rsidRPr="00297AA2" w:rsidRDefault="006E79EC" w:rsidP="008A088F">
            <w:pPr>
              <w:jc w:val="center"/>
              <w:rPr>
                <w:color w:val="000000"/>
              </w:rPr>
            </w:pPr>
            <w:r w:rsidRPr="00297AA2">
              <w:rPr>
                <w:color w:val="000000"/>
              </w:rPr>
              <w:t>4.</w:t>
            </w:r>
          </w:p>
          <w:p w:rsidR="006E79EC" w:rsidRPr="00297AA2" w:rsidRDefault="006E79EC" w:rsidP="008A088F">
            <w:pPr>
              <w:jc w:val="center"/>
              <w:rPr>
                <w:color w:val="000000"/>
              </w:rPr>
            </w:pPr>
          </w:p>
        </w:tc>
        <w:tc>
          <w:tcPr>
            <w:tcW w:w="5244" w:type="dxa"/>
          </w:tcPr>
          <w:p w:rsidR="006E79EC" w:rsidRPr="00297AA2" w:rsidRDefault="006E79EC" w:rsidP="008A088F">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rsidRPr="00297AA2">
              <w:t>млн. руб.</w:t>
            </w:r>
          </w:p>
          <w:p w:rsidR="006E79EC" w:rsidRPr="00297AA2" w:rsidRDefault="006E79EC" w:rsidP="008A088F"/>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800 млн. руб.</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2 млрд. руб.</w:t>
            </w:r>
          </w:p>
        </w:tc>
        <w:tc>
          <w:tcPr>
            <w:tcW w:w="2233" w:type="dxa"/>
            <w:vAlign w:val="center"/>
          </w:tcPr>
          <w:p w:rsidR="006E79EC" w:rsidRPr="00297AA2" w:rsidRDefault="006E79EC" w:rsidP="008A088F">
            <w:pPr>
              <w:jc w:val="center"/>
              <w:rPr>
                <w:color w:val="000000"/>
              </w:rPr>
            </w:pPr>
          </w:p>
        </w:tc>
      </w:tr>
      <w:tr w:rsidR="006E79EC" w:rsidRPr="00297AA2" w:rsidTr="008A088F">
        <w:trPr>
          <w:trHeight w:val="794"/>
        </w:trPr>
        <w:tc>
          <w:tcPr>
            <w:tcW w:w="426" w:type="dxa"/>
            <w:vMerge/>
            <w:vAlign w:val="center"/>
          </w:tcPr>
          <w:p w:rsidR="006E79EC" w:rsidRPr="00297AA2" w:rsidRDefault="006E79EC" w:rsidP="008A088F">
            <w:pPr>
              <w:jc w:val="center"/>
              <w:rPr>
                <w:color w:val="000000"/>
              </w:rPr>
            </w:pPr>
          </w:p>
        </w:tc>
        <w:tc>
          <w:tcPr>
            <w:tcW w:w="5244" w:type="dxa"/>
          </w:tcPr>
          <w:p w:rsidR="006E79EC" w:rsidRDefault="006E79EC" w:rsidP="008A088F">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6E79EC" w:rsidRPr="00297AA2" w:rsidRDefault="006E79EC" w:rsidP="008A088F">
            <w:pPr>
              <w:jc w:val="both"/>
            </w:pPr>
          </w:p>
        </w:tc>
        <w:tc>
          <w:tcPr>
            <w:tcW w:w="709" w:type="dxa"/>
            <w:vAlign w:val="center"/>
          </w:tcPr>
          <w:p w:rsidR="006E79EC" w:rsidRPr="00297AA2" w:rsidRDefault="006E79EC" w:rsidP="008A088F">
            <w:pPr>
              <w:widowControl/>
              <w:autoSpaceDE/>
              <w:autoSpaceDN/>
              <w:adjustRightInd/>
              <w:jc w:val="center"/>
            </w:pPr>
            <w:r>
              <w:t>тыс. руб.</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6E79EC" w:rsidRPr="00693E25" w:rsidRDefault="006E79EC" w:rsidP="008A088F">
            <w:pPr>
              <w:jc w:val="center"/>
              <w:rPr>
                <w:i/>
                <w:sz w:val="20"/>
                <w:szCs w:val="20"/>
              </w:rPr>
            </w:pPr>
            <w:r w:rsidRPr="00693E25">
              <w:rPr>
                <w:i/>
                <w:sz w:val="20"/>
                <w:szCs w:val="20"/>
              </w:rPr>
              <w:t>Не установлено</w:t>
            </w:r>
          </w:p>
        </w:tc>
        <w:tc>
          <w:tcPr>
            <w:tcW w:w="2127" w:type="dxa"/>
            <w:vAlign w:val="center"/>
          </w:tcPr>
          <w:p w:rsidR="006E79EC" w:rsidRPr="00693E25" w:rsidRDefault="006E79EC" w:rsidP="008A088F">
            <w:pPr>
              <w:jc w:val="center"/>
              <w:rPr>
                <w:i/>
                <w:sz w:val="20"/>
                <w:szCs w:val="20"/>
              </w:rPr>
            </w:pPr>
            <w:r w:rsidRPr="00693E25">
              <w:rPr>
                <w:i/>
                <w:sz w:val="20"/>
                <w:szCs w:val="20"/>
              </w:rPr>
              <w:t>Не установлено</w:t>
            </w:r>
          </w:p>
        </w:tc>
        <w:tc>
          <w:tcPr>
            <w:tcW w:w="2233" w:type="dxa"/>
            <w:vAlign w:val="center"/>
          </w:tcPr>
          <w:p w:rsidR="006E79EC" w:rsidRPr="00297AA2" w:rsidRDefault="006E79EC" w:rsidP="008A088F">
            <w:pPr>
              <w:jc w:val="center"/>
            </w:pPr>
          </w:p>
        </w:tc>
      </w:tr>
    </w:tbl>
    <w:p w:rsidR="006E79EC" w:rsidRPr="00297AA2" w:rsidRDefault="006E79EC" w:rsidP="006E79EC">
      <w:pPr>
        <w:jc w:val="both"/>
        <w:rPr>
          <w:color w:val="000000"/>
        </w:rPr>
      </w:pPr>
    </w:p>
    <w:p w:rsidR="006E79EC" w:rsidRPr="00297AA2" w:rsidRDefault="006E79EC" w:rsidP="009A413F">
      <w:pPr>
        <w:pStyle w:val="af8"/>
        <w:numPr>
          <w:ilvl w:val="0"/>
          <w:numId w:val="57"/>
        </w:numPr>
        <w:ind w:left="0" w:firstLine="0"/>
        <w:jc w:val="both"/>
      </w:pPr>
      <w:r w:rsidRPr="00297AA2">
        <w:t>ИНН/КПП</w:t>
      </w:r>
      <w:r>
        <w:t>:</w:t>
      </w:r>
      <w:r w:rsidRPr="00297AA2">
        <w:t xml:space="preserve"> </w:t>
      </w:r>
    </w:p>
    <w:p w:rsidR="006E79EC" w:rsidRPr="00297AA2" w:rsidRDefault="006E79EC" w:rsidP="009A413F">
      <w:pPr>
        <w:pStyle w:val="af8"/>
        <w:numPr>
          <w:ilvl w:val="0"/>
          <w:numId w:val="57"/>
        </w:numPr>
        <w:ind w:left="0" w:firstLine="0"/>
        <w:jc w:val="both"/>
      </w:pPr>
      <w:r w:rsidRPr="00297AA2">
        <w:t>ОГРН</w:t>
      </w:r>
      <w:r>
        <w:t xml:space="preserve">: </w:t>
      </w:r>
    </w:p>
    <w:p w:rsidR="006E79EC" w:rsidRPr="00297AA2" w:rsidRDefault="006E79EC" w:rsidP="009A413F">
      <w:pPr>
        <w:pStyle w:val="af8"/>
        <w:numPr>
          <w:ilvl w:val="0"/>
          <w:numId w:val="57"/>
        </w:numPr>
        <w:ind w:left="0" w:firstLine="0"/>
        <w:jc w:val="both"/>
      </w:pPr>
      <w:r w:rsidRPr="00297AA2">
        <w:t>Место нахождения</w:t>
      </w:r>
      <w:r>
        <w:t>:</w:t>
      </w:r>
      <w:r w:rsidRPr="00297AA2">
        <w:t xml:space="preserve"> </w:t>
      </w:r>
    </w:p>
    <w:p w:rsidR="006E79EC" w:rsidRPr="00297AA2" w:rsidRDefault="006E79EC" w:rsidP="009A413F">
      <w:pPr>
        <w:pStyle w:val="af8"/>
        <w:numPr>
          <w:ilvl w:val="0"/>
          <w:numId w:val="57"/>
        </w:numPr>
        <w:ind w:left="0" w:firstLine="0"/>
        <w:jc w:val="both"/>
      </w:pPr>
      <w:r w:rsidRPr="00297AA2">
        <w:t>Фактический адрес</w:t>
      </w:r>
      <w:r>
        <w:t>:</w:t>
      </w:r>
      <w:r w:rsidRPr="00297AA2">
        <w:t xml:space="preserve"> </w:t>
      </w:r>
    </w:p>
    <w:p w:rsidR="006E79EC" w:rsidRPr="00297AA2" w:rsidRDefault="006E79EC" w:rsidP="009A413F">
      <w:pPr>
        <w:pStyle w:val="af8"/>
        <w:numPr>
          <w:ilvl w:val="0"/>
          <w:numId w:val="57"/>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6E79EC" w:rsidRPr="00297AA2" w:rsidRDefault="006E79EC" w:rsidP="009A413F">
      <w:pPr>
        <w:pStyle w:val="af8"/>
        <w:numPr>
          <w:ilvl w:val="0"/>
          <w:numId w:val="57"/>
        </w:numPr>
        <w:ind w:left="0" w:firstLine="0"/>
        <w:jc w:val="both"/>
      </w:pPr>
      <w:r w:rsidRPr="00297AA2">
        <w:t>Контактное лицо</w:t>
      </w:r>
      <w:r>
        <w:t>:</w:t>
      </w:r>
    </w:p>
    <w:p w:rsidR="006E79EC" w:rsidRPr="00297AA2" w:rsidRDefault="006E79EC" w:rsidP="006E79EC">
      <w:pPr>
        <w:jc w:val="both"/>
      </w:pPr>
      <w:r w:rsidRPr="00297AA2">
        <w:t>Контактный телефон, факс</w:t>
      </w:r>
      <w:r>
        <w:t>:</w:t>
      </w:r>
    </w:p>
    <w:p w:rsidR="006E79EC" w:rsidRPr="00297AA2" w:rsidRDefault="006E79EC" w:rsidP="006E79EC">
      <w:pPr>
        <w:jc w:val="both"/>
        <w:rPr>
          <w:color w:val="000000"/>
        </w:rPr>
      </w:pPr>
    </w:p>
    <w:p w:rsidR="006E79EC" w:rsidRPr="00297AA2" w:rsidRDefault="006E79EC" w:rsidP="006E79E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6E79EC" w:rsidRDefault="006E79EC" w:rsidP="006E79E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6E79EC" w:rsidRDefault="006E79EC" w:rsidP="006E79EC"/>
    <w:p w:rsidR="006E79EC" w:rsidRDefault="006E79EC" w:rsidP="006E79EC">
      <w:r w:rsidRPr="00297AA2">
        <w:t>М.П.</w:t>
      </w:r>
    </w:p>
    <w:p w:rsidR="006E79EC" w:rsidRDefault="006E79EC" w:rsidP="006E79EC">
      <w:pPr>
        <w:widowControl/>
        <w:autoSpaceDE/>
        <w:autoSpaceDN/>
        <w:adjustRightInd/>
      </w:pPr>
    </w:p>
    <w:p w:rsidR="006E79EC" w:rsidRDefault="006E79EC" w:rsidP="006E79EC">
      <w:pPr>
        <w:widowControl/>
        <w:autoSpaceDE/>
        <w:autoSpaceDN/>
        <w:adjustRightInd/>
      </w:pPr>
    </w:p>
    <w:p w:rsidR="006E79EC" w:rsidRPr="00297AA2" w:rsidRDefault="006E79EC" w:rsidP="006E79E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E79EC" w:rsidRDefault="006E79EC" w:rsidP="006E79EC">
      <w:pPr>
        <w:widowControl/>
        <w:autoSpaceDE/>
        <w:autoSpaceDN/>
        <w:adjustRightInd/>
        <w:rPr>
          <w:ins w:id="349" w:author="Ахметов Руслан Шамильевич" w:date="2015-07-29T12:44:00Z"/>
        </w:rPr>
        <w:sectPr w:rsidR="006E79EC" w:rsidSect="008A088F">
          <w:pgSz w:w="16838" w:h="11906" w:orient="landscape"/>
          <w:pgMar w:top="1701" w:right="1134" w:bottom="709" w:left="1134" w:header="709" w:footer="709" w:gutter="0"/>
          <w:cols w:space="708"/>
          <w:docGrid w:linePitch="360"/>
        </w:sectPr>
      </w:pPr>
    </w:p>
    <w:p w:rsidR="006E79EC" w:rsidRPr="009C2AAD" w:rsidRDefault="006E79EC" w:rsidP="006E79EC">
      <w:pPr>
        <w:pageBreakBefore/>
        <w:suppressAutoHyphens/>
        <w:autoSpaceDE/>
        <w:autoSpaceDN/>
        <w:adjustRightInd/>
        <w:spacing w:after="120"/>
        <w:outlineLvl w:val="2"/>
        <w:rPr>
          <w:b/>
          <w:snapToGrid w:val="0"/>
        </w:rPr>
      </w:pPr>
      <w:r w:rsidRPr="009C2AAD">
        <w:rPr>
          <w:b/>
          <w:snapToGrid w:val="0"/>
        </w:rPr>
        <w:lastRenderedPageBreak/>
        <w:t>10.1</w:t>
      </w:r>
      <w:r>
        <w:rPr>
          <w:b/>
          <w:snapToGrid w:val="0"/>
        </w:rPr>
        <w:t>6</w:t>
      </w:r>
      <w:r w:rsidRPr="009C2AAD">
        <w:rPr>
          <w:b/>
          <w:snapToGrid w:val="0"/>
        </w:rPr>
        <w:t>.2 Инструкции по заполнению</w:t>
      </w:r>
    </w:p>
    <w:p w:rsidR="006E79EC" w:rsidRPr="009C2AAD"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E79EC" w:rsidRPr="009C2AAD"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6E79EC" w:rsidRPr="00693E25"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6E79EC" w:rsidRPr="00475CFF" w:rsidRDefault="006E79EC" w:rsidP="006E79E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6E79EC" w:rsidRPr="00475CFF" w:rsidRDefault="006E79EC" w:rsidP="006E79EC">
      <w:pPr>
        <w:widowControl/>
        <w:ind w:firstLine="540"/>
        <w:jc w:val="both"/>
        <w:rPr>
          <w:rFonts w:eastAsiaTheme="minorHAnsi"/>
          <w:lang w:eastAsia="en-US"/>
        </w:rPr>
      </w:pPr>
      <w:proofErr w:type="gramStart"/>
      <w:r w:rsidRPr="00475CFF">
        <w:rPr>
          <w:rFonts w:eastAsiaTheme="minorHAnsi"/>
          <w:lang w:eastAsia="en-US"/>
        </w:rPr>
        <w:t xml:space="preserve">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w:t>
      </w:r>
      <w:r w:rsidRPr="00475CFF">
        <w:rPr>
          <w:rFonts w:eastAsiaTheme="minorHAnsi"/>
          <w:lang w:eastAsia="en-US"/>
        </w:rPr>
        <w:lastRenderedPageBreak/>
        <w:t>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E79EC" w:rsidRPr="00693E25" w:rsidRDefault="006E79EC" w:rsidP="006E79E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6E79EC" w:rsidRPr="00693E25" w:rsidRDefault="006E79EC" w:rsidP="006E79E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6E79EC" w:rsidRPr="00B50FB0" w:rsidRDefault="006E79EC" w:rsidP="006E79E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6E79EC" w:rsidRPr="00B50FB0" w:rsidRDefault="006E79EC" w:rsidP="006E79E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6E79EC" w:rsidRPr="00693E25" w:rsidRDefault="006E79EC" w:rsidP="009A413F">
      <w:pPr>
        <w:pStyle w:val="af8"/>
        <w:widowControl/>
        <w:numPr>
          <w:ilvl w:val="0"/>
          <w:numId w:val="58"/>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6E79EC" w:rsidRPr="00475CFF" w:rsidRDefault="006E79EC" w:rsidP="009A413F">
      <w:pPr>
        <w:pStyle w:val="af8"/>
        <w:widowControl/>
        <w:numPr>
          <w:ilvl w:val="0"/>
          <w:numId w:val="58"/>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6E79EC" w:rsidRPr="00475CFF" w:rsidRDefault="006E79EC" w:rsidP="006E79E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6E79EC" w:rsidRDefault="006E79EC" w:rsidP="006E79EC">
      <w:pPr>
        <w:widowControl/>
        <w:autoSpaceDE/>
        <w:autoSpaceDN/>
        <w:adjustRightInd/>
        <w:rPr>
          <w:snapToGrid w:val="0"/>
        </w:rPr>
        <w:sectPr w:rsidR="006E79EC" w:rsidSect="008A088F">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6E79EC" w:rsidRPr="00297AA2" w:rsidRDefault="006E79EC" w:rsidP="006E79EC">
      <w:pPr>
        <w:spacing w:before="120" w:after="60"/>
        <w:contextualSpacing/>
        <w:jc w:val="both"/>
        <w:outlineLvl w:val="0"/>
        <w:rPr>
          <w:b/>
          <w:lang w:eastAsia="en-US"/>
        </w:rPr>
      </w:pPr>
      <w:bookmarkStart w:id="350" w:name="_Toc422244284"/>
      <w:r w:rsidRPr="00297AA2">
        <w:rPr>
          <w:b/>
          <w:lang w:eastAsia="en-US"/>
        </w:rPr>
        <w:lastRenderedPageBreak/>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Pr>
          <w:b/>
          <w:lang w:eastAsia="en-US"/>
        </w:rPr>
        <w:t>5</w:t>
      </w:r>
      <w:r w:rsidRPr="00297AA2">
        <w:rPr>
          <w:b/>
          <w:lang w:eastAsia="en-US"/>
        </w:rPr>
        <w:t>)</w:t>
      </w:r>
      <w:bookmarkEnd w:id="350"/>
    </w:p>
    <w:p w:rsidR="006E79EC" w:rsidRPr="00297AA2" w:rsidRDefault="006E79EC" w:rsidP="006E79E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E79EC" w:rsidRPr="00297AA2" w:rsidRDefault="006E79EC" w:rsidP="006E79E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E79EC" w:rsidRPr="00297AA2" w:rsidRDefault="006E79EC" w:rsidP="006E79E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E79EC" w:rsidRPr="00297AA2" w:rsidRDefault="006E79EC" w:rsidP="006E79EC">
      <w:pPr>
        <w:jc w:val="center"/>
        <w:rPr>
          <w:b/>
          <w:color w:val="000000"/>
        </w:rPr>
      </w:pPr>
      <w:r w:rsidRPr="00297AA2">
        <w:rPr>
          <w:b/>
          <w:color w:val="000000"/>
        </w:rPr>
        <w:t>ДЕКЛАРАЦИЯ</w:t>
      </w:r>
    </w:p>
    <w:p w:rsidR="006E79EC" w:rsidRDefault="006E79EC" w:rsidP="006E79EC">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E79EC" w:rsidRDefault="006E79EC" w:rsidP="006E79EC">
      <w:pPr>
        <w:jc w:val="center"/>
        <w:rPr>
          <w:color w:val="000000"/>
        </w:rPr>
      </w:pPr>
    </w:p>
    <w:p w:rsidR="006E79EC" w:rsidRDefault="006E79EC" w:rsidP="006E79E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6E79EC" w:rsidRDefault="006E79EC" w:rsidP="006E79E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6E79EC" w:rsidRDefault="006E79EC" w:rsidP="006E79E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6E79EC" w:rsidRPr="00297AA2" w:rsidRDefault="006E79EC" w:rsidP="006E79E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6E79EC" w:rsidRPr="00297AA2" w:rsidTr="008A088F">
        <w:trPr>
          <w:trHeight w:val="747"/>
        </w:trPr>
        <w:tc>
          <w:tcPr>
            <w:tcW w:w="426" w:type="dxa"/>
            <w:vMerge w:val="restart"/>
            <w:vAlign w:val="center"/>
          </w:tcPr>
          <w:p w:rsidR="006E79EC" w:rsidRPr="00297AA2" w:rsidRDefault="006E79EC" w:rsidP="008A088F">
            <w:pPr>
              <w:jc w:val="center"/>
              <w:rPr>
                <w:b/>
                <w:color w:val="000000"/>
              </w:rPr>
            </w:pPr>
            <w:r w:rsidRPr="00297AA2">
              <w:rPr>
                <w:b/>
                <w:color w:val="000000"/>
              </w:rPr>
              <w:t>№</w:t>
            </w:r>
          </w:p>
          <w:p w:rsidR="006E79EC" w:rsidRPr="00297AA2" w:rsidRDefault="006E79EC" w:rsidP="008A088F">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6E79EC" w:rsidRPr="00297AA2" w:rsidRDefault="006E79EC" w:rsidP="008A088F">
            <w:pPr>
              <w:jc w:val="center"/>
              <w:rPr>
                <w:b/>
                <w:color w:val="000000"/>
              </w:rPr>
            </w:pPr>
            <w:r w:rsidRPr="00297AA2">
              <w:rPr>
                <w:b/>
                <w:color w:val="000000"/>
              </w:rPr>
              <w:t>Наименование условия</w:t>
            </w:r>
          </w:p>
        </w:tc>
        <w:tc>
          <w:tcPr>
            <w:tcW w:w="709" w:type="dxa"/>
            <w:vMerge w:val="restart"/>
            <w:vAlign w:val="center"/>
          </w:tcPr>
          <w:p w:rsidR="006E79EC" w:rsidRPr="00297AA2" w:rsidRDefault="006E79EC" w:rsidP="008A088F">
            <w:pPr>
              <w:jc w:val="center"/>
              <w:rPr>
                <w:b/>
                <w:color w:val="000000"/>
              </w:rPr>
            </w:pPr>
            <w:r w:rsidRPr="00297AA2">
              <w:rPr>
                <w:b/>
                <w:color w:val="000000"/>
              </w:rPr>
              <w:t>Ед. изм.</w:t>
            </w:r>
          </w:p>
        </w:tc>
        <w:tc>
          <w:tcPr>
            <w:tcW w:w="5671" w:type="dxa"/>
            <w:gridSpan w:val="5"/>
          </w:tcPr>
          <w:p w:rsidR="006E79EC" w:rsidRDefault="006E79EC" w:rsidP="008A088F">
            <w:pPr>
              <w:jc w:val="center"/>
              <w:rPr>
                <w:i/>
                <w:color w:val="000000"/>
                <w:sz w:val="20"/>
                <w:szCs w:val="20"/>
              </w:rPr>
            </w:pPr>
          </w:p>
          <w:p w:rsidR="006E79EC" w:rsidRPr="00693E25" w:rsidRDefault="006E79EC" w:rsidP="008A088F">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6E79EC" w:rsidRPr="00693E25" w:rsidRDefault="006E79EC" w:rsidP="008A088F">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6E79EC" w:rsidRPr="00297AA2" w:rsidRDefault="006E79EC" w:rsidP="008A088F">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6E79EC" w:rsidRPr="00297AA2" w:rsidTr="008A088F">
        <w:trPr>
          <w:trHeight w:val="747"/>
        </w:trPr>
        <w:tc>
          <w:tcPr>
            <w:tcW w:w="426" w:type="dxa"/>
            <w:vMerge/>
            <w:vAlign w:val="center"/>
          </w:tcPr>
          <w:p w:rsidR="006E79EC" w:rsidRPr="00297AA2" w:rsidRDefault="006E79EC" w:rsidP="008A088F">
            <w:pPr>
              <w:jc w:val="center"/>
              <w:rPr>
                <w:b/>
                <w:color w:val="000000"/>
              </w:rPr>
            </w:pPr>
          </w:p>
        </w:tc>
        <w:tc>
          <w:tcPr>
            <w:tcW w:w="5244" w:type="dxa"/>
            <w:vMerge/>
            <w:vAlign w:val="center"/>
          </w:tcPr>
          <w:p w:rsidR="006E79EC" w:rsidRPr="00297AA2" w:rsidRDefault="006E79EC" w:rsidP="008A088F">
            <w:pPr>
              <w:jc w:val="center"/>
              <w:rPr>
                <w:b/>
                <w:color w:val="000000"/>
              </w:rPr>
            </w:pPr>
          </w:p>
        </w:tc>
        <w:tc>
          <w:tcPr>
            <w:tcW w:w="709" w:type="dxa"/>
            <w:vMerge/>
            <w:vAlign w:val="center"/>
          </w:tcPr>
          <w:p w:rsidR="006E79EC" w:rsidRPr="00297AA2" w:rsidRDefault="006E79EC" w:rsidP="008A088F">
            <w:pPr>
              <w:jc w:val="center"/>
              <w:rPr>
                <w:b/>
                <w:color w:val="000000"/>
              </w:rPr>
            </w:pPr>
          </w:p>
        </w:tc>
        <w:tc>
          <w:tcPr>
            <w:tcW w:w="1985" w:type="dxa"/>
            <w:gridSpan w:val="2"/>
            <w:vAlign w:val="center"/>
          </w:tcPr>
          <w:p w:rsidR="006E79EC" w:rsidRPr="00693E25" w:rsidRDefault="006E79EC" w:rsidP="008A088F">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6E79EC" w:rsidRDefault="006E79EC" w:rsidP="008A088F">
            <w:pPr>
              <w:jc w:val="center"/>
              <w:rPr>
                <w:i/>
                <w:color w:val="000000"/>
                <w:sz w:val="20"/>
                <w:szCs w:val="20"/>
              </w:rPr>
            </w:pPr>
            <w:r w:rsidRPr="00693E25">
              <w:rPr>
                <w:i/>
                <w:color w:val="000000"/>
                <w:sz w:val="20"/>
                <w:szCs w:val="20"/>
              </w:rPr>
              <w:t xml:space="preserve">малое </w:t>
            </w:r>
          </w:p>
          <w:p w:rsidR="006E79EC" w:rsidRPr="00693E25" w:rsidRDefault="006E79EC" w:rsidP="008A088F">
            <w:pPr>
              <w:jc w:val="center"/>
              <w:rPr>
                <w:i/>
                <w:color w:val="000000"/>
                <w:sz w:val="20"/>
                <w:szCs w:val="20"/>
              </w:rPr>
            </w:pPr>
            <w:r w:rsidRPr="00693E25">
              <w:rPr>
                <w:i/>
                <w:color w:val="000000"/>
                <w:sz w:val="20"/>
                <w:szCs w:val="20"/>
              </w:rPr>
              <w:t>предприятие</w:t>
            </w:r>
          </w:p>
        </w:tc>
        <w:tc>
          <w:tcPr>
            <w:tcW w:w="2269" w:type="dxa"/>
            <w:gridSpan w:val="2"/>
            <w:vAlign w:val="center"/>
          </w:tcPr>
          <w:p w:rsidR="006E79EC" w:rsidRPr="00693E25" w:rsidRDefault="006E79EC" w:rsidP="008A088F">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6E79EC" w:rsidRPr="00297AA2" w:rsidRDefault="006E79EC" w:rsidP="008A088F">
            <w:pPr>
              <w:jc w:val="center"/>
              <w:rPr>
                <w:b/>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1.</w:t>
            </w:r>
          </w:p>
        </w:tc>
        <w:tc>
          <w:tcPr>
            <w:tcW w:w="5244" w:type="dxa"/>
          </w:tcPr>
          <w:p w:rsidR="006E79EC" w:rsidRPr="00297AA2" w:rsidRDefault="006E79EC" w:rsidP="008A088F">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25%</w:t>
            </w:r>
          </w:p>
          <w:p w:rsidR="006E79EC" w:rsidRPr="0063043E" w:rsidRDefault="006E79EC" w:rsidP="008A088F">
            <w:pPr>
              <w:jc w:val="both"/>
              <w:rPr>
                <w:sz w:val="18"/>
                <w:szCs w:val="18"/>
              </w:rPr>
            </w:pPr>
          </w:p>
        </w:tc>
        <w:tc>
          <w:tcPr>
            <w:tcW w:w="2233" w:type="dxa"/>
            <w:vAlign w:val="center"/>
          </w:tcPr>
          <w:p w:rsidR="006E79EC" w:rsidRPr="00297AA2" w:rsidRDefault="006E79EC" w:rsidP="008A088F">
            <w:pPr>
              <w:jc w:val="center"/>
              <w:rPr>
                <w:color w:val="000000"/>
              </w:rPr>
            </w:pPr>
          </w:p>
        </w:tc>
      </w:tr>
      <w:tr w:rsidR="006E79EC" w:rsidRPr="00297AA2" w:rsidTr="008A088F">
        <w:trPr>
          <w:trHeight w:val="841"/>
        </w:trPr>
        <w:tc>
          <w:tcPr>
            <w:tcW w:w="426" w:type="dxa"/>
            <w:vAlign w:val="center"/>
          </w:tcPr>
          <w:p w:rsidR="006E79EC" w:rsidRPr="00297AA2" w:rsidRDefault="006E79EC" w:rsidP="008A088F">
            <w:pPr>
              <w:jc w:val="center"/>
              <w:rPr>
                <w:color w:val="000000"/>
              </w:rPr>
            </w:pPr>
            <w:r w:rsidRPr="00297AA2">
              <w:rPr>
                <w:color w:val="000000"/>
              </w:rPr>
              <w:lastRenderedPageBreak/>
              <w:t>2.</w:t>
            </w:r>
          </w:p>
        </w:tc>
        <w:tc>
          <w:tcPr>
            <w:tcW w:w="5244" w:type="dxa"/>
          </w:tcPr>
          <w:p w:rsidR="006E79EC" w:rsidRPr="00297AA2" w:rsidRDefault="006E79EC" w:rsidP="008A088F">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49%</w:t>
            </w:r>
          </w:p>
          <w:p w:rsidR="006E79EC" w:rsidRPr="00297AA2" w:rsidRDefault="006E79EC" w:rsidP="008A088F">
            <w:pPr>
              <w:widowControl/>
              <w:ind w:left="-108"/>
              <w:jc w:val="both"/>
              <w:rPr>
                <w:color w:val="000000"/>
              </w:rPr>
            </w:pPr>
          </w:p>
        </w:tc>
        <w:tc>
          <w:tcPr>
            <w:tcW w:w="2233" w:type="dxa"/>
            <w:vAlign w:val="center"/>
          </w:tcPr>
          <w:p w:rsidR="006E79EC" w:rsidRPr="00297AA2" w:rsidRDefault="006E79EC" w:rsidP="008A088F">
            <w:pPr>
              <w:jc w:val="center"/>
              <w:rPr>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3.</w:t>
            </w:r>
          </w:p>
        </w:tc>
        <w:tc>
          <w:tcPr>
            <w:tcW w:w="5244" w:type="dxa"/>
          </w:tcPr>
          <w:p w:rsidR="006E79EC" w:rsidRPr="00297AA2" w:rsidRDefault="006E79EC" w:rsidP="008A088F">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t>чел.</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100 чел.</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6E79EC" w:rsidRPr="00297AA2" w:rsidRDefault="006E79EC" w:rsidP="008A088F">
            <w:pPr>
              <w:jc w:val="center"/>
              <w:rPr>
                <w:color w:val="000000"/>
              </w:rPr>
            </w:pPr>
          </w:p>
        </w:tc>
      </w:tr>
      <w:tr w:rsidR="006E79EC" w:rsidRPr="00297AA2" w:rsidTr="008A088F">
        <w:trPr>
          <w:trHeight w:val="495"/>
        </w:trPr>
        <w:tc>
          <w:tcPr>
            <w:tcW w:w="426" w:type="dxa"/>
            <w:vMerge w:val="restart"/>
            <w:vAlign w:val="center"/>
          </w:tcPr>
          <w:p w:rsidR="006E79EC" w:rsidRPr="00297AA2" w:rsidRDefault="006E79EC" w:rsidP="008A088F">
            <w:pPr>
              <w:jc w:val="center"/>
              <w:rPr>
                <w:color w:val="000000"/>
              </w:rPr>
            </w:pPr>
            <w:r w:rsidRPr="00297AA2">
              <w:rPr>
                <w:color w:val="000000"/>
              </w:rPr>
              <w:t>4.</w:t>
            </w:r>
          </w:p>
          <w:p w:rsidR="006E79EC" w:rsidRPr="00297AA2" w:rsidRDefault="006E79EC" w:rsidP="008A088F">
            <w:pPr>
              <w:jc w:val="center"/>
              <w:rPr>
                <w:color w:val="000000"/>
              </w:rPr>
            </w:pPr>
          </w:p>
        </w:tc>
        <w:tc>
          <w:tcPr>
            <w:tcW w:w="5244" w:type="dxa"/>
          </w:tcPr>
          <w:p w:rsidR="006E79EC" w:rsidRPr="00297AA2" w:rsidRDefault="006E79EC" w:rsidP="008A088F">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rsidRPr="00297AA2">
              <w:t>млн. руб.</w:t>
            </w:r>
          </w:p>
          <w:p w:rsidR="006E79EC" w:rsidRPr="00297AA2" w:rsidRDefault="006E79EC" w:rsidP="008A088F"/>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800 млн. руб.</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2 млрд. руб.</w:t>
            </w:r>
          </w:p>
        </w:tc>
        <w:tc>
          <w:tcPr>
            <w:tcW w:w="2233" w:type="dxa"/>
            <w:vAlign w:val="center"/>
          </w:tcPr>
          <w:p w:rsidR="006E79EC" w:rsidRPr="00297AA2" w:rsidRDefault="006E79EC" w:rsidP="008A088F">
            <w:pPr>
              <w:jc w:val="center"/>
              <w:rPr>
                <w:color w:val="000000"/>
              </w:rPr>
            </w:pPr>
          </w:p>
        </w:tc>
      </w:tr>
      <w:tr w:rsidR="006E79EC" w:rsidRPr="00297AA2" w:rsidTr="008A088F">
        <w:trPr>
          <w:trHeight w:val="794"/>
        </w:trPr>
        <w:tc>
          <w:tcPr>
            <w:tcW w:w="426" w:type="dxa"/>
            <w:vMerge/>
            <w:vAlign w:val="center"/>
          </w:tcPr>
          <w:p w:rsidR="006E79EC" w:rsidRPr="00297AA2" w:rsidRDefault="006E79EC" w:rsidP="008A088F">
            <w:pPr>
              <w:jc w:val="center"/>
              <w:rPr>
                <w:color w:val="000000"/>
              </w:rPr>
            </w:pPr>
          </w:p>
        </w:tc>
        <w:tc>
          <w:tcPr>
            <w:tcW w:w="5244" w:type="dxa"/>
          </w:tcPr>
          <w:p w:rsidR="006E79EC" w:rsidRDefault="006E79EC" w:rsidP="008A088F">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6E79EC" w:rsidRPr="00297AA2" w:rsidRDefault="006E79EC" w:rsidP="008A088F">
            <w:pPr>
              <w:jc w:val="both"/>
            </w:pPr>
          </w:p>
        </w:tc>
        <w:tc>
          <w:tcPr>
            <w:tcW w:w="709" w:type="dxa"/>
            <w:vAlign w:val="center"/>
          </w:tcPr>
          <w:p w:rsidR="006E79EC" w:rsidRPr="00297AA2" w:rsidRDefault="006E79EC" w:rsidP="008A088F">
            <w:pPr>
              <w:widowControl/>
              <w:autoSpaceDE/>
              <w:autoSpaceDN/>
              <w:adjustRightInd/>
              <w:jc w:val="center"/>
            </w:pPr>
            <w:r>
              <w:t>тыс. руб.</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6E79EC" w:rsidRPr="00693E25" w:rsidRDefault="006E79EC" w:rsidP="008A088F">
            <w:pPr>
              <w:jc w:val="center"/>
              <w:rPr>
                <w:i/>
                <w:sz w:val="20"/>
                <w:szCs w:val="20"/>
              </w:rPr>
            </w:pPr>
            <w:r w:rsidRPr="00693E25">
              <w:rPr>
                <w:i/>
                <w:sz w:val="20"/>
                <w:szCs w:val="20"/>
              </w:rPr>
              <w:t>Не установлено</w:t>
            </w:r>
          </w:p>
        </w:tc>
        <w:tc>
          <w:tcPr>
            <w:tcW w:w="2127" w:type="dxa"/>
            <w:vAlign w:val="center"/>
          </w:tcPr>
          <w:p w:rsidR="006E79EC" w:rsidRPr="00693E25" w:rsidRDefault="006E79EC" w:rsidP="008A088F">
            <w:pPr>
              <w:jc w:val="center"/>
              <w:rPr>
                <w:i/>
                <w:sz w:val="20"/>
                <w:szCs w:val="20"/>
              </w:rPr>
            </w:pPr>
            <w:r w:rsidRPr="00693E25">
              <w:rPr>
                <w:i/>
                <w:sz w:val="20"/>
                <w:szCs w:val="20"/>
              </w:rPr>
              <w:t>Не установлено</w:t>
            </w:r>
          </w:p>
        </w:tc>
        <w:tc>
          <w:tcPr>
            <w:tcW w:w="2233" w:type="dxa"/>
            <w:vAlign w:val="center"/>
          </w:tcPr>
          <w:p w:rsidR="006E79EC" w:rsidRPr="00297AA2" w:rsidRDefault="006E79EC" w:rsidP="008A088F">
            <w:pPr>
              <w:jc w:val="center"/>
            </w:pPr>
          </w:p>
        </w:tc>
      </w:tr>
    </w:tbl>
    <w:p w:rsidR="006E79EC" w:rsidRPr="00297AA2" w:rsidRDefault="006E79EC" w:rsidP="009A413F">
      <w:pPr>
        <w:pStyle w:val="af8"/>
        <w:numPr>
          <w:ilvl w:val="0"/>
          <w:numId w:val="59"/>
        </w:numPr>
        <w:ind w:left="0" w:firstLine="0"/>
        <w:jc w:val="both"/>
      </w:pPr>
      <w:r w:rsidRPr="00297AA2">
        <w:t>ИНН/КПП</w:t>
      </w:r>
      <w:r>
        <w:t>:</w:t>
      </w:r>
      <w:r w:rsidRPr="00297AA2">
        <w:t xml:space="preserve"> </w:t>
      </w:r>
    </w:p>
    <w:p w:rsidR="006E79EC" w:rsidRPr="00297AA2" w:rsidRDefault="006E79EC" w:rsidP="009A413F">
      <w:pPr>
        <w:pStyle w:val="af8"/>
        <w:numPr>
          <w:ilvl w:val="0"/>
          <w:numId w:val="59"/>
        </w:numPr>
        <w:ind w:left="0" w:firstLine="0"/>
        <w:jc w:val="both"/>
      </w:pPr>
      <w:r w:rsidRPr="00297AA2">
        <w:t>ОГРН</w:t>
      </w:r>
      <w:r>
        <w:t xml:space="preserve">: </w:t>
      </w:r>
    </w:p>
    <w:p w:rsidR="006E79EC" w:rsidRPr="00297AA2" w:rsidRDefault="006E79EC" w:rsidP="009A413F">
      <w:pPr>
        <w:pStyle w:val="af8"/>
        <w:numPr>
          <w:ilvl w:val="0"/>
          <w:numId w:val="59"/>
        </w:numPr>
        <w:ind w:left="0" w:firstLine="0"/>
        <w:jc w:val="both"/>
      </w:pPr>
      <w:r w:rsidRPr="00297AA2">
        <w:t>Место нахождения</w:t>
      </w:r>
      <w:r>
        <w:t>:</w:t>
      </w:r>
      <w:r w:rsidRPr="00297AA2">
        <w:t xml:space="preserve"> </w:t>
      </w:r>
    </w:p>
    <w:p w:rsidR="006E79EC" w:rsidRPr="00297AA2" w:rsidRDefault="006E79EC" w:rsidP="009A413F">
      <w:pPr>
        <w:pStyle w:val="af8"/>
        <w:numPr>
          <w:ilvl w:val="0"/>
          <w:numId w:val="59"/>
        </w:numPr>
        <w:ind w:left="0" w:firstLine="0"/>
        <w:jc w:val="both"/>
      </w:pPr>
      <w:r w:rsidRPr="00297AA2">
        <w:t>Фактический адрес</w:t>
      </w:r>
      <w:r>
        <w:t>:</w:t>
      </w:r>
      <w:r w:rsidRPr="00297AA2">
        <w:t xml:space="preserve"> </w:t>
      </w:r>
    </w:p>
    <w:p w:rsidR="006E79EC" w:rsidRPr="00297AA2" w:rsidRDefault="006E79EC" w:rsidP="009A413F">
      <w:pPr>
        <w:pStyle w:val="af8"/>
        <w:numPr>
          <w:ilvl w:val="0"/>
          <w:numId w:val="59"/>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6E79EC" w:rsidRPr="00297AA2" w:rsidRDefault="006E79EC" w:rsidP="009A413F">
      <w:pPr>
        <w:pStyle w:val="af8"/>
        <w:numPr>
          <w:ilvl w:val="0"/>
          <w:numId w:val="59"/>
        </w:numPr>
        <w:ind w:left="0" w:firstLine="0"/>
        <w:jc w:val="both"/>
      </w:pPr>
      <w:r w:rsidRPr="00297AA2">
        <w:t>Контактное лицо</w:t>
      </w:r>
      <w:r>
        <w:t>:</w:t>
      </w:r>
    </w:p>
    <w:p w:rsidR="006E79EC" w:rsidRPr="00297AA2" w:rsidRDefault="006E79EC" w:rsidP="006E79EC">
      <w:pPr>
        <w:jc w:val="both"/>
      </w:pPr>
      <w:r w:rsidRPr="00297AA2">
        <w:t>Контактный телефон, факс</w:t>
      </w:r>
      <w:r>
        <w:t>:</w:t>
      </w:r>
    </w:p>
    <w:p w:rsidR="006E79EC" w:rsidRDefault="006E79EC" w:rsidP="006E79EC">
      <w:pPr>
        <w:jc w:val="both"/>
        <w:rPr>
          <w:b/>
          <w:color w:val="000000"/>
        </w:rPr>
      </w:pPr>
    </w:p>
    <w:p w:rsidR="006E79EC" w:rsidRPr="00297AA2" w:rsidRDefault="006E79EC" w:rsidP="006E79E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6E79EC" w:rsidRDefault="006E79EC" w:rsidP="006E79EC">
      <w:pPr>
        <w:tabs>
          <w:tab w:val="left" w:pos="3600"/>
          <w:tab w:val="left" w:pos="6657"/>
        </w:tabs>
      </w:pPr>
      <w:r w:rsidRPr="00297AA2">
        <w:rPr>
          <w:color w:val="000000"/>
        </w:rPr>
        <w:t>(индивидуальный предприниматель)</w:t>
      </w:r>
      <w:r>
        <w:tab/>
        <w:t>Ф</w:t>
      </w:r>
      <w:r w:rsidRPr="00297AA2">
        <w:rPr>
          <w:color w:val="000000"/>
        </w:rPr>
        <w:t>ИО</w:t>
      </w:r>
    </w:p>
    <w:p w:rsidR="006E79EC" w:rsidRDefault="006E79EC" w:rsidP="006E79EC">
      <w:r w:rsidRPr="00297AA2">
        <w:t>М.П.</w:t>
      </w:r>
    </w:p>
    <w:p w:rsidR="006E79EC" w:rsidRPr="00297AA2" w:rsidRDefault="006E79EC" w:rsidP="006E79EC"/>
    <w:p w:rsidR="006E79EC" w:rsidRPr="00297AA2" w:rsidRDefault="006E79EC" w:rsidP="006E79E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E79EC" w:rsidRDefault="006E79EC" w:rsidP="006E79EC">
      <w:pPr>
        <w:widowControl/>
        <w:autoSpaceDE/>
        <w:autoSpaceDN/>
        <w:adjustRightInd/>
        <w:rPr>
          <w:ins w:id="351" w:author="Ахметов Руслан Шамильевич" w:date="2015-07-29T12:44:00Z"/>
        </w:rPr>
        <w:sectPr w:rsidR="006E79EC" w:rsidSect="008A088F">
          <w:pgSz w:w="16838" w:h="11906" w:orient="landscape"/>
          <w:pgMar w:top="1701" w:right="1134" w:bottom="709" w:left="1134" w:header="709" w:footer="709" w:gutter="0"/>
          <w:cols w:space="708"/>
          <w:docGrid w:linePitch="360"/>
        </w:sectPr>
      </w:pPr>
    </w:p>
    <w:p w:rsidR="006E79EC" w:rsidRPr="009C2AAD" w:rsidRDefault="006E79EC" w:rsidP="006E79EC">
      <w:pPr>
        <w:pageBreakBefore/>
        <w:suppressAutoHyphens/>
        <w:autoSpaceDE/>
        <w:autoSpaceDN/>
        <w:adjustRightInd/>
        <w:spacing w:after="120"/>
        <w:outlineLvl w:val="2"/>
        <w:rPr>
          <w:b/>
          <w:snapToGrid w:val="0"/>
        </w:rPr>
      </w:pPr>
      <w:bookmarkStart w:id="352" w:name="_Toc422244283"/>
      <w:r w:rsidRPr="009C2AAD">
        <w:rPr>
          <w:b/>
          <w:snapToGrid w:val="0"/>
        </w:rPr>
        <w:lastRenderedPageBreak/>
        <w:t>10.1</w:t>
      </w:r>
      <w:r>
        <w:rPr>
          <w:b/>
          <w:snapToGrid w:val="0"/>
        </w:rPr>
        <w:t>7</w:t>
      </w:r>
      <w:r w:rsidRPr="009C2AAD">
        <w:rPr>
          <w:b/>
          <w:snapToGrid w:val="0"/>
        </w:rPr>
        <w:t>.2 Инструкции по заполнению</w:t>
      </w:r>
      <w:bookmarkEnd w:id="352"/>
    </w:p>
    <w:p w:rsidR="006E79EC" w:rsidRDefault="006E79EC" w:rsidP="006E79E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6E79EC" w:rsidRPr="00C65D17" w:rsidRDefault="006E79EC" w:rsidP="006E79E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6E79EC" w:rsidRPr="009C2AAD" w:rsidRDefault="006E79EC" w:rsidP="006E79E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6E79EC" w:rsidRPr="00693E25" w:rsidRDefault="006E79EC" w:rsidP="006E79E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6E79EC" w:rsidRPr="00475CFF" w:rsidRDefault="006E79EC" w:rsidP="006E79E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xml:space="preserve">, установленном </w:t>
      </w:r>
      <w:r w:rsidRPr="00475CFF">
        <w:rPr>
          <w:rFonts w:eastAsiaTheme="minorHAnsi"/>
          <w:lang w:eastAsia="en-US"/>
        </w:rPr>
        <w:lastRenderedPageBreak/>
        <w:t>Правительством Российской Федерации, при условии соответствия одному из следующих критериев:</w:t>
      </w:r>
    </w:p>
    <w:p w:rsidR="006E79EC" w:rsidRPr="00475CFF" w:rsidRDefault="006E79EC" w:rsidP="006E79EC">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E79EC" w:rsidRPr="00693E25" w:rsidRDefault="006E79EC" w:rsidP="006E79E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6E79EC" w:rsidRPr="00693E25" w:rsidRDefault="006E79EC" w:rsidP="006E79E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6E79EC" w:rsidRPr="00C65D17" w:rsidRDefault="006E79EC" w:rsidP="006E79E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6E79EC" w:rsidRPr="00C65D17" w:rsidRDefault="006E79EC" w:rsidP="006E79E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6E79EC" w:rsidRPr="00693E25" w:rsidRDefault="006E79EC" w:rsidP="009A413F">
      <w:pPr>
        <w:pStyle w:val="af8"/>
        <w:widowControl/>
        <w:numPr>
          <w:ilvl w:val="0"/>
          <w:numId w:val="58"/>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6E79EC" w:rsidRPr="00475CFF" w:rsidRDefault="006E79EC" w:rsidP="009A413F">
      <w:pPr>
        <w:pStyle w:val="af8"/>
        <w:widowControl/>
        <w:numPr>
          <w:ilvl w:val="0"/>
          <w:numId w:val="58"/>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6E79EC" w:rsidRPr="00475CFF" w:rsidRDefault="006E79EC" w:rsidP="006E79E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6E79EC" w:rsidRDefault="006E79EC" w:rsidP="006E79EC">
      <w:pPr>
        <w:autoSpaceDE/>
        <w:autoSpaceDN/>
        <w:adjustRightInd/>
        <w:rPr>
          <w:snapToGrid w:val="0"/>
        </w:rPr>
        <w:sectPr w:rsidR="006E79EC" w:rsidSect="006E79E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6728CA" w:rsidP="006E79EC">
      <w:pPr>
        <w:autoSpaceDE/>
        <w:autoSpaceDN/>
        <w:adjustRightInd/>
        <w:jc w:val="both"/>
        <w:rPr>
          <w:snapToGrid w:val="0"/>
        </w:rPr>
      </w:pPr>
      <w:r w:rsidRPr="00297AA2">
        <w:rPr>
          <w:snapToGrid w:val="0"/>
        </w:rPr>
        <w:lastRenderedPageBreak/>
        <w:t xml:space="preserve"> </w:t>
      </w:r>
      <w:r w:rsidR="00297AA2" w:rsidRPr="00297AA2">
        <w:rPr>
          <w:snapToGrid w:val="0"/>
        </w:rPr>
        <w:t xml:space="preserve"> </w:t>
      </w:r>
    </w:p>
    <w:p w:rsidR="00297AA2" w:rsidRPr="00297AA2" w:rsidRDefault="00297AA2" w:rsidP="00297AA2">
      <w:pPr>
        <w:spacing w:before="120" w:after="60"/>
        <w:jc w:val="both"/>
        <w:outlineLvl w:val="0"/>
        <w:rPr>
          <w:b/>
        </w:rPr>
      </w:pPr>
      <w:bookmarkStart w:id="353"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3"/>
    </w:p>
    <w:p w:rsidR="00297AA2" w:rsidRPr="00297AA2" w:rsidRDefault="00297AA2" w:rsidP="00297AA2">
      <w:pPr>
        <w:spacing w:before="60" w:after="60"/>
        <w:jc w:val="both"/>
        <w:outlineLvl w:val="1"/>
      </w:pPr>
      <w:bookmarkStart w:id="354" w:name="_Toc422244289"/>
      <w:r w:rsidRPr="00297AA2">
        <w:t>10.1</w:t>
      </w:r>
      <w:r w:rsidR="00E23C22">
        <w:t>8</w:t>
      </w:r>
      <w:r w:rsidRPr="00297AA2">
        <w:t>.1 Форма банковской гарантии</w:t>
      </w:r>
      <w:bookmarkEnd w:id="35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 xml:space="preserve">по предоставлению в адрес Гаранта уведомления об освобождении Гаранта от </w:t>
      </w:r>
      <w:r w:rsidRPr="00297AA2">
        <w:lastRenderedPageBreak/>
        <w:t>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95112">
        <w:t>Томска.</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5"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5"/>
    </w:p>
    <w:p w:rsidR="00297AA2" w:rsidRPr="00297AA2" w:rsidRDefault="00297AA2" w:rsidP="00297AA2">
      <w:pPr>
        <w:spacing w:before="60" w:after="60"/>
        <w:jc w:val="both"/>
        <w:outlineLvl w:val="1"/>
      </w:pPr>
      <w:bookmarkStart w:id="356"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7"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57"/>
    </w:p>
    <w:p w:rsidR="00297AA2" w:rsidRPr="00297AA2" w:rsidRDefault="00297AA2" w:rsidP="00297AA2">
      <w:pPr>
        <w:spacing w:before="60" w:after="60"/>
        <w:ind w:left="1277"/>
        <w:jc w:val="both"/>
        <w:outlineLvl w:val="1"/>
      </w:pPr>
      <w:bookmarkStart w:id="358" w:name="_Toc422244293"/>
      <w:r w:rsidRPr="00297AA2">
        <w:t>10.2</w:t>
      </w:r>
      <w:r w:rsidR="00E23C22">
        <w:t>0</w:t>
      </w:r>
      <w:r w:rsidRPr="00297AA2">
        <w:t>.1 Форма банковской гарантии</w:t>
      </w:r>
      <w:bookmarkEnd w:id="358"/>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w:t>
      </w:r>
      <w:r w:rsidR="00495112">
        <w:t>трение в Арбитражный суд г. 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9"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9"/>
    </w:p>
    <w:p w:rsidR="00297AA2" w:rsidRPr="00297AA2" w:rsidRDefault="00297AA2" w:rsidP="00297AA2">
      <w:pPr>
        <w:spacing w:before="60" w:after="60"/>
        <w:ind w:left="1277"/>
        <w:jc w:val="both"/>
        <w:outlineLvl w:val="1"/>
      </w:pPr>
      <w:bookmarkStart w:id="360" w:name="_Toc422244295"/>
      <w:r w:rsidRPr="00297AA2">
        <w:t>10.2</w:t>
      </w:r>
      <w:r w:rsidR="00E23C22">
        <w:t>1</w:t>
      </w:r>
      <w:r w:rsidRPr="00297AA2">
        <w:t>.1 Форма акта приемки Банковской гарантии</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9A413F">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9A413F">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1"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1"/>
    </w:p>
    <w:p w:rsidR="00297AA2" w:rsidRPr="00297AA2" w:rsidRDefault="00297AA2" w:rsidP="00297AA2">
      <w:pPr>
        <w:spacing w:before="60" w:after="60"/>
        <w:ind w:left="1277"/>
        <w:jc w:val="both"/>
        <w:outlineLvl w:val="1"/>
      </w:pPr>
      <w:bookmarkStart w:id="362" w:name="_Toc422244297"/>
      <w:r w:rsidRPr="00297AA2">
        <w:t>10.2</w:t>
      </w:r>
      <w:r w:rsidR="00E23C22">
        <w:t>2</w:t>
      </w:r>
      <w:r w:rsidRPr="00297AA2">
        <w:t>.1 Форма справки о цепочке собственников компании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9A413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9A413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9A413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9A413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A088F">
      <w:pPr>
        <w:spacing w:before="60" w:after="60"/>
        <w:jc w:val="both"/>
        <w:outlineLvl w:val="1"/>
      </w:pPr>
      <w:r w:rsidRPr="00297AA2">
        <w:rPr>
          <w:b/>
          <w:color w:val="000000"/>
          <w:spacing w:val="36"/>
        </w:rPr>
        <w:br w:type="page"/>
      </w:r>
      <w:bookmarkStart w:id="363" w:name="_Toc422244298"/>
      <w:r w:rsidRPr="008A088F">
        <w:rPr>
          <w:color w:val="000000"/>
          <w:spacing w:val="36"/>
        </w:rPr>
        <w:lastRenderedPageBreak/>
        <w:t>10.2</w:t>
      </w:r>
      <w:r w:rsidR="00E23C22" w:rsidRPr="008A088F">
        <w:rPr>
          <w:color w:val="000000"/>
          <w:spacing w:val="36"/>
        </w:rPr>
        <w:t>2</w:t>
      </w:r>
      <w:r w:rsidRPr="008A088F">
        <w:rPr>
          <w:color w:val="000000"/>
          <w:spacing w:val="36"/>
        </w:rPr>
        <w:t>.2</w:t>
      </w:r>
      <w:r w:rsidRPr="00297AA2">
        <w:rPr>
          <w:b/>
          <w:color w:val="000000"/>
          <w:spacing w:val="36"/>
        </w:rPr>
        <w:t xml:space="preserve"> </w:t>
      </w:r>
      <w:r w:rsidRPr="00297AA2">
        <w:t>Инструкции по заполнению</w:t>
      </w:r>
      <w:bookmarkEnd w:id="363"/>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9A413F">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9A413F">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9A413F">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9A413F">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9A413F">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9A413F">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9A413F">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9A413F">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9A413F">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9A413F">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9A413F">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9A413F">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9A413F">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9A413F">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9A413F">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0"/>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4"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495112" w:rsidRPr="00297AA2" w:rsidRDefault="00495112" w:rsidP="009A413F">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Pr="00297AA2">
        <w:rPr>
          <w:i/>
        </w:rPr>
        <w:t xml:space="preserve"> </w:t>
      </w:r>
      <w:r>
        <w:rPr>
          <w:color w:val="548DD4" w:themeColor="text2" w:themeTint="99"/>
        </w:rPr>
        <w:t>(634034, г. Томск, ул. Котовского, д. 19)</w:t>
      </w:r>
      <w:r w:rsidRPr="00297AA2">
        <w:t>;</w:t>
      </w:r>
    </w:p>
    <w:p w:rsidR="00297AA2" w:rsidRPr="00297AA2" w:rsidRDefault="009A413F" w:rsidP="009A413F">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9A413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9A413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9A413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9A413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9A413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65"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65"/>
    </w:p>
    <w:p w:rsidR="00297AA2" w:rsidRPr="00297AA2" w:rsidRDefault="00297AA2" w:rsidP="00297AA2">
      <w:pPr>
        <w:spacing w:before="60" w:after="60"/>
        <w:ind w:left="1277"/>
        <w:jc w:val="both"/>
        <w:outlineLvl w:val="1"/>
      </w:pPr>
      <w:bookmarkStart w:id="366" w:name="_Toc422244301"/>
      <w:r w:rsidRPr="00297AA2">
        <w:t>10.2</w:t>
      </w:r>
      <w:r w:rsidR="00E23C22">
        <w:t>4</w:t>
      </w:r>
      <w:r w:rsidRPr="00297AA2">
        <w:t>.1 Форма плана привлечения субподрядчиков (соисполнителей)</w:t>
      </w:r>
      <w:bookmarkEnd w:id="366"/>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505A0A" w:rsidRPr="00297AA2" w:rsidTr="00CB0A52">
        <w:trPr>
          <w:cantSplit/>
        </w:trPr>
        <w:tc>
          <w:tcPr>
            <w:tcW w:w="537" w:type="dxa"/>
            <w:vMerge w:val="restart"/>
            <w:shd w:val="clear" w:color="auto" w:fill="D9D9D9" w:themeFill="background1" w:themeFillShade="D9"/>
            <w:vAlign w:val="center"/>
          </w:tcPr>
          <w:p w:rsidR="00505A0A" w:rsidRPr="00297AA2" w:rsidRDefault="00505A0A" w:rsidP="00CB0A5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505A0A" w:rsidRPr="00297AA2" w:rsidRDefault="00505A0A" w:rsidP="00CB0A52">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505A0A" w:rsidRPr="00297AA2" w:rsidRDefault="00505A0A" w:rsidP="00CB0A52">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505A0A" w:rsidRPr="00B2071C" w:rsidRDefault="00505A0A" w:rsidP="00CB0A52">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505A0A" w:rsidRPr="00297AA2" w:rsidRDefault="00505A0A" w:rsidP="00CB0A52">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505A0A" w:rsidRPr="00297AA2" w:rsidRDefault="00505A0A" w:rsidP="00CB0A52">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05A0A" w:rsidRPr="00297AA2" w:rsidRDefault="00505A0A" w:rsidP="00CB0A52">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05A0A" w:rsidRPr="00297AA2" w:rsidRDefault="00505A0A" w:rsidP="00CB0A52">
            <w:pPr>
              <w:rPr>
                <w:sz w:val="20"/>
                <w:szCs w:val="20"/>
              </w:rPr>
            </w:pPr>
          </w:p>
        </w:tc>
        <w:tc>
          <w:tcPr>
            <w:tcW w:w="2268" w:type="dxa"/>
            <w:gridSpan w:val="2"/>
            <w:shd w:val="clear" w:color="auto" w:fill="D9D9D9" w:themeFill="background1" w:themeFillShade="D9"/>
          </w:tcPr>
          <w:p w:rsidR="00505A0A" w:rsidRPr="00297AA2" w:rsidRDefault="00505A0A" w:rsidP="00CB0A52">
            <w:pPr>
              <w:rPr>
                <w:sz w:val="20"/>
                <w:szCs w:val="20"/>
              </w:rPr>
            </w:pPr>
            <w:r w:rsidRPr="00297AA2">
              <w:rPr>
                <w:sz w:val="20"/>
                <w:szCs w:val="20"/>
              </w:rPr>
              <w:t>Цена договора, заключаемого с субподрядчиком (соисполнителем)</w:t>
            </w:r>
          </w:p>
        </w:tc>
      </w:tr>
      <w:tr w:rsidR="00505A0A" w:rsidRPr="00297AA2" w:rsidTr="00CB0A52">
        <w:trPr>
          <w:cantSplit/>
        </w:trPr>
        <w:tc>
          <w:tcPr>
            <w:tcW w:w="537" w:type="dxa"/>
            <w:vMerge/>
            <w:shd w:val="clear" w:color="auto" w:fill="D9D9D9" w:themeFill="background1" w:themeFillShade="D9"/>
            <w:vAlign w:val="center"/>
          </w:tcPr>
          <w:p w:rsidR="00505A0A" w:rsidRPr="00297AA2" w:rsidRDefault="00505A0A" w:rsidP="00CB0A52">
            <w:pPr>
              <w:jc w:val="center"/>
              <w:rPr>
                <w:sz w:val="20"/>
                <w:szCs w:val="20"/>
              </w:rPr>
            </w:pPr>
          </w:p>
        </w:tc>
        <w:tc>
          <w:tcPr>
            <w:tcW w:w="2406" w:type="dxa"/>
            <w:vMerge/>
            <w:shd w:val="clear" w:color="auto" w:fill="D9D9D9" w:themeFill="background1" w:themeFillShade="D9"/>
          </w:tcPr>
          <w:p w:rsidR="00505A0A" w:rsidRPr="00297AA2" w:rsidRDefault="00505A0A" w:rsidP="00CB0A52">
            <w:pPr>
              <w:rPr>
                <w:sz w:val="20"/>
                <w:szCs w:val="20"/>
              </w:rPr>
            </w:pPr>
          </w:p>
        </w:tc>
        <w:tc>
          <w:tcPr>
            <w:tcW w:w="1701" w:type="dxa"/>
            <w:vMerge/>
            <w:shd w:val="clear" w:color="auto" w:fill="D9D9D9" w:themeFill="background1" w:themeFillShade="D9"/>
          </w:tcPr>
          <w:p w:rsidR="00505A0A" w:rsidRPr="00297AA2" w:rsidRDefault="00505A0A" w:rsidP="00CB0A52">
            <w:pPr>
              <w:rPr>
                <w:sz w:val="20"/>
                <w:szCs w:val="20"/>
              </w:rPr>
            </w:pPr>
          </w:p>
        </w:tc>
        <w:tc>
          <w:tcPr>
            <w:tcW w:w="2126" w:type="dxa"/>
            <w:vMerge/>
            <w:shd w:val="clear" w:color="auto" w:fill="D9D9D9" w:themeFill="background1" w:themeFillShade="D9"/>
          </w:tcPr>
          <w:p w:rsidR="00505A0A" w:rsidRPr="00297AA2" w:rsidRDefault="00505A0A" w:rsidP="00CB0A52">
            <w:pPr>
              <w:jc w:val="center"/>
              <w:rPr>
                <w:sz w:val="20"/>
                <w:szCs w:val="20"/>
              </w:rPr>
            </w:pPr>
          </w:p>
        </w:tc>
        <w:tc>
          <w:tcPr>
            <w:tcW w:w="2126" w:type="dxa"/>
            <w:vMerge/>
            <w:shd w:val="clear" w:color="auto" w:fill="D9D9D9" w:themeFill="background1" w:themeFillShade="D9"/>
          </w:tcPr>
          <w:p w:rsidR="00505A0A" w:rsidRPr="00297AA2" w:rsidRDefault="00505A0A" w:rsidP="00CB0A52">
            <w:pPr>
              <w:jc w:val="center"/>
              <w:rPr>
                <w:sz w:val="20"/>
                <w:szCs w:val="20"/>
              </w:rPr>
            </w:pPr>
          </w:p>
        </w:tc>
        <w:tc>
          <w:tcPr>
            <w:tcW w:w="1843" w:type="dxa"/>
            <w:vMerge/>
            <w:shd w:val="clear" w:color="auto" w:fill="D9D9D9" w:themeFill="background1" w:themeFillShade="D9"/>
          </w:tcPr>
          <w:p w:rsidR="00505A0A" w:rsidRPr="00297AA2" w:rsidRDefault="00505A0A" w:rsidP="00CB0A52">
            <w:pPr>
              <w:jc w:val="center"/>
              <w:rPr>
                <w:sz w:val="20"/>
                <w:szCs w:val="20"/>
              </w:rPr>
            </w:pPr>
          </w:p>
        </w:tc>
        <w:tc>
          <w:tcPr>
            <w:tcW w:w="1701" w:type="dxa"/>
            <w:vMerge/>
            <w:shd w:val="clear" w:color="auto" w:fill="D9D9D9" w:themeFill="background1" w:themeFillShade="D9"/>
          </w:tcPr>
          <w:p w:rsidR="00505A0A" w:rsidRPr="00297AA2" w:rsidRDefault="00505A0A" w:rsidP="00CB0A52">
            <w:pPr>
              <w:jc w:val="center"/>
              <w:rPr>
                <w:sz w:val="20"/>
                <w:szCs w:val="20"/>
              </w:rPr>
            </w:pPr>
          </w:p>
        </w:tc>
        <w:tc>
          <w:tcPr>
            <w:tcW w:w="1134" w:type="dxa"/>
            <w:shd w:val="clear" w:color="auto" w:fill="D9D9D9" w:themeFill="background1" w:themeFillShade="D9"/>
            <w:vAlign w:val="center"/>
          </w:tcPr>
          <w:p w:rsidR="00505A0A" w:rsidRPr="00297AA2" w:rsidRDefault="00505A0A" w:rsidP="00CB0A5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05A0A" w:rsidRPr="00297AA2" w:rsidRDefault="00505A0A" w:rsidP="00CB0A5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505A0A" w:rsidRPr="00297AA2" w:rsidTr="00CB0A52">
        <w:trPr>
          <w:cantSplit/>
        </w:trPr>
        <w:tc>
          <w:tcPr>
            <w:tcW w:w="537" w:type="dxa"/>
            <w:shd w:val="clear" w:color="auto" w:fill="D9D9D9" w:themeFill="background1" w:themeFillShade="D9"/>
            <w:vAlign w:val="center"/>
          </w:tcPr>
          <w:p w:rsidR="00505A0A" w:rsidRPr="00297AA2" w:rsidRDefault="00505A0A" w:rsidP="00CB0A5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05A0A" w:rsidRPr="00297AA2" w:rsidRDefault="00505A0A" w:rsidP="00CB0A5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505A0A" w:rsidRPr="00297AA2" w:rsidRDefault="00505A0A" w:rsidP="00CB0A5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505A0A" w:rsidRPr="00297AA2" w:rsidRDefault="00505A0A" w:rsidP="00CB0A52">
            <w:pPr>
              <w:jc w:val="center"/>
              <w:rPr>
                <w:i/>
                <w:sz w:val="18"/>
                <w:szCs w:val="18"/>
              </w:rPr>
            </w:pPr>
            <w:r>
              <w:rPr>
                <w:i/>
                <w:sz w:val="18"/>
                <w:szCs w:val="18"/>
              </w:rPr>
              <w:t>4</w:t>
            </w:r>
          </w:p>
        </w:tc>
        <w:tc>
          <w:tcPr>
            <w:tcW w:w="2126" w:type="dxa"/>
            <w:shd w:val="clear" w:color="auto" w:fill="D9D9D9" w:themeFill="background1" w:themeFillShade="D9"/>
          </w:tcPr>
          <w:p w:rsidR="00505A0A" w:rsidRPr="00297AA2" w:rsidRDefault="00505A0A" w:rsidP="00CB0A52">
            <w:pPr>
              <w:jc w:val="center"/>
              <w:rPr>
                <w:i/>
                <w:sz w:val="18"/>
                <w:szCs w:val="18"/>
              </w:rPr>
            </w:pPr>
            <w:r>
              <w:rPr>
                <w:i/>
                <w:sz w:val="18"/>
                <w:szCs w:val="18"/>
              </w:rPr>
              <w:t>5</w:t>
            </w:r>
          </w:p>
        </w:tc>
        <w:tc>
          <w:tcPr>
            <w:tcW w:w="1843" w:type="dxa"/>
            <w:shd w:val="clear" w:color="auto" w:fill="D9D9D9" w:themeFill="background1" w:themeFillShade="D9"/>
          </w:tcPr>
          <w:p w:rsidR="00505A0A" w:rsidRPr="00297AA2" w:rsidRDefault="00505A0A" w:rsidP="00CB0A52">
            <w:pPr>
              <w:jc w:val="center"/>
              <w:rPr>
                <w:i/>
                <w:sz w:val="18"/>
                <w:szCs w:val="18"/>
              </w:rPr>
            </w:pPr>
            <w:r>
              <w:rPr>
                <w:i/>
                <w:sz w:val="18"/>
                <w:szCs w:val="18"/>
              </w:rPr>
              <w:t>6</w:t>
            </w:r>
          </w:p>
        </w:tc>
        <w:tc>
          <w:tcPr>
            <w:tcW w:w="1701" w:type="dxa"/>
            <w:shd w:val="clear" w:color="auto" w:fill="D9D9D9" w:themeFill="background1" w:themeFillShade="D9"/>
          </w:tcPr>
          <w:p w:rsidR="00505A0A" w:rsidRPr="00297AA2" w:rsidRDefault="00505A0A" w:rsidP="00CB0A52">
            <w:pPr>
              <w:jc w:val="center"/>
              <w:rPr>
                <w:i/>
                <w:sz w:val="18"/>
                <w:szCs w:val="18"/>
              </w:rPr>
            </w:pPr>
            <w:r>
              <w:rPr>
                <w:i/>
                <w:sz w:val="18"/>
                <w:szCs w:val="18"/>
              </w:rPr>
              <w:t>7</w:t>
            </w:r>
          </w:p>
        </w:tc>
        <w:tc>
          <w:tcPr>
            <w:tcW w:w="1134" w:type="dxa"/>
            <w:shd w:val="clear" w:color="auto" w:fill="D9D9D9" w:themeFill="background1" w:themeFillShade="D9"/>
          </w:tcPr>
          <w:p w:rsidR="00505A0A" w:rsidRPr="00297AA2" w:rsidRDefault="00505A0A" w:rsidP="00CB0A52">
            <w:pPr>
              <w:jc w:val="center"/>
              <w:rPr>
                <w:i/>
                <w:sz w:val="18"/>
                <w:szCs w:val="18"/>
              </w:rPr>
            </w:pPr>
            <w:r>
              <w:rPr>
                <w:i/>
                <w:sz w:val="18"/>
                <w:szCs w:val="18"/>
              </w:rPr>
              <w:t>8</w:t>
            </w:r>
          </w:p>
        </w:tc>
        <w:tc>
          <w:tcPr>
            <w:tcW w:w="1134" w:type="dxa"/>
            <w:shd w:val="clear" w:color="auto" w:fill="D9D9D9" w:themeFill="background1" w:themeFillShade="D9"/>
          </w:tcPr>
          <w:p w:rsidR="00505A0A" w:rsidRPr="00297AA2" w:rsidRDefault="00505A0A" w:rsidP="00CB0A52">
            <w:pPr>
              <w:jc w:val="center"/>
              <w:rPr>
                <w:i/>
                <w:sz w:val="18"/>
                <w:szCs w:val="18"/>
              </w:rPr>
            </w:pPr>
            <w:r w:rsidRPr="00297AA2">
              <w:rPr>
                <w:i/>
                <w:sz w:val="18"/>
                <w:szCs w:val="18"/>
              </w:rPr>
              <w:t>8</w:t>
            </w:r>
          </w:p>
        </w:tc>
      </w:tr>
      <w:tr w:rsidR="00505A0A" w:rsidRPr="00297AA2" w:rsidTr="00CB0A52">
        <w:tc>
          <w:tcPr>
            <w:tcW w:w="537" w:type="dxa"/>
            <w:vAlign w:val="center"/>
          </w:tcPr>
          <w:p w:rsidR="00505A0A" w:rsidRPr="00297AA2" w:rsidRDefault="00505A0A" w:rsidP="00CB0A52">
            <w:pPr>
              <w:widowControl/>
              <w:autoSpaceDE/>
              <w:autoSpaceDN/>
              <w:adjustRightInd/>
              <w:spacing w:before="120" w:after="120"/>
              <w:jc w:val="center"/>
              <w:rPr>
                <w:sz w:val="22"/>
                <w:szCs w:val="22"/>
              </w:rPr>
            </w:pPr>
            <w:r w:rsidRPr="00297AA2">
              <w:rPr>
                <w:sz w:val="22"/>
                <w:szCs w:val="22"/>
              </w:rPr>
              <w:t>1.</w:t>
            </w:r>
          </w:p>
        </w:tc>
        <w:tc>
          <w:tcPr>
            <w:tcW w:w="2406"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1843"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r>
      <w:tr w:rsidR="00505A0A" w:rsidRPr="00297AA2" w:rsidTr="00CB0A52">
        <w:tc>
          <w:tcPr>
            <w:tcW w:w="537" w:type="dxa"/>
            <w:vAlign w:val="center"/>
          </w:tcPr>
          <w:p w:rsidR="00505A0A" w:rsidRPr="00297AA2" w:rsidRDefault="00505A0A" w:rsidP="00CB0A52">
            <w:pPr>
              <w:widowControl/>
              <w:autoSpaceDE/>
              <w:autoSpaceDN/>
              <w:adjustRightInd/>
              <w:spacing w:before="120" w:after="120"/>
              <w:jc w:val="center"/>
              <w:rPr>
                <w:sz w:val="22"/>
                <w:szCs w:val="22"/>
              </w:rPr>
            </w:pPr>
            <w:r w:rsidRPr="00297AA2">
              <w:rPr>
                <w:sz w:val="22"/>
                <w:szCs w:val="22"/>
              </w:rPr>
              <w:t>2.</w:t>
            </w:r>
          </w:p>
        </w:tc>
        <w:tc>
          <w:tcPr>
            <w:tcW w:w="2406"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1843"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r>
      <w:tr w:rsidR="00505A0A" w:rsidRPr="00297AA2" w:rsidTr="00CB0A52">
        <w:tc>
          <w:tcPr>
            <w:tcW w:w="537" w:type="dxa"/>
            <w:vAlign w:val="center"/>
          </w:tcPr>
          <w:p w:rsidR="00505A0A" w:rsidRPr="00297AA2" w:rsidRDefault="00505A0A" w:rsidP="00CB0A52">
            <w:pPr>
              <w:jc w:val="center"/>
              <w:rPr>
                <w:sz w:val="22"/>
                <w:szCs w:val="22"/>
              </w:rPr>
            </w:pPr>
            <w:r w:rsidRPr="00297AA2">
              <w:rPr>
                <w:sz w:val="22"/>
                <w:szCs w:val="22"/>
              </w:rPr>
              <w:t>…</w:t>
            </w:r>
          </w:p>
        </w:tc>
        <w:tc>
          <w:tcPr>
            <w:tcW w:w="2406"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2126" w:type="dxa"/>
          </w:tcPr>
          <w:p w:rsidR="00505A0A" w:rsidRPr="00297AA2" w:rsidRDefault="00505A0A" w:rsidP="00CB0A52">
            <w:pPr>
              <w:rPr>
                <w:sz w:val="22"/>
                <w:szCs w:val="22"/>
              </w:rPr>
            </w:pPr>
          </w:p>
        </w:tc>
        <w:tc>
          <w:tcPr>
            <w:tcW w:w="1843" w:type="dxa"/>
          </w:tcPr>
          <w:p w:rsidR="00505A0A" w:rsidRPr="00297AA2" w:rsidRDefault="00505A0A" w:rsidP="00CB0A52">
            <w:pPr>
              <w:rPr>
                <w:sz w:val="22"/>
                <w:szCs w:val="22"/>
              </w:rPr>
            </w:pPr>
          </w:p>
        </w:tc>
        <w:tc>
          <w:tcPr>
            <w:tcW w:w="1701"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c>
          <w:tcPr>
            <w:tcW w:w="1134" w:type="dxa"/>
          </w:tcPr>
          <w:p w:rsidR="00505A0A" w:rsidRPr="00297AA2" w:rsidRDefault="00505A0A" w:rsidP="00CB0A5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A413F">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8A088F">
      <w:pPr>
        <w:spacing w:before="60" w:after="60"/>
        <w:jc w:val="both"/>
        <w:outlineLvl w:val="1"/>
      </w:pPr>
      <w:bookmarkStart w:id="367" w:name="_Toc422244302"/>
      <w:r w:rsidRPr="00297AA2">
        <w:lastRenderedPageBreak/>
        <w:t>10.2</w:t>
      </w:r>
      <w:r w:rsidR="00E23C22">
        <w:t>4</w:t>
      </w:r>
      <w:r w:rsidRPr="00297AA2">
        <w:t>.2 Инструкции по заполнению</w:t>
      </w:r>
      <w:bookmarkEnd w:id="367"/>
    </w:p>
    <w:p w:rsidR="00297AA2" w:rsidRPr="00297AA2" w:rsidRDefault="00297AA2" w:rsidP="008A088F">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8A088F">
        <w:t>правом</w:t>
      </w:r>
      <w:r w:rsidRPr="00297AA2">
        <w:t xml:space="preserve"> привлечения субподрядчиков (соисполнителей).</w:t>
      </w:r>
    </w:p>
    <w:p w:rsidR="00297AA2" w:rsidRPr="00297AA2" w:rsidRDefault="00297AA2" w:rsidP="008A088F">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8A088F">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A088F">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8A088F">
      <w:pPr>
        <w:contextualSpacing/>
        <w:jc w:val="both"/>
        <w:outlineLvl w:val="1"/>
      </w:pPr>
      <w:bookmarkStart w:id="368"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8"/>
      <w:r w:rsidRPr="00297AA2">
        <w:t xml:space="preserve"> </w:t>
      </w:r>
      <w:proofErr w:type="gramEnd"/>
    </w:p>
    <w:p w:rsidR="00297AA2" w:rsidRPr="00297AA2" w:rsidRDefault="00297AA2" w:rsidP="008A088F">
      <w:pPr>
        <w:contextualSpacing/>
        <w:jc w:val="both"/>
        <w:outlineLvl w:val="1"/>
      </w:pPr>
      <w:bookmarkStart w:id="369" w:name="_Toc422244304"/>
      <w:r w:rsidRPr="00297AA2">
        <w:t>б) предмет договора, заключаемого с субподрядчиком (соисполнителем), с указанием количества поставляемой им Продукции;</w:t>
      </w:r>
      <w:bookmarkEnd w:id="369"/>
      <w:r w:rsidRPr="00297AA2">
        <w:t xml:space="preserve"> </w:t>
      </w:r>
    </w:p>
    <w:p w:rsidR="00297AA2" w:rsidRPr="00297AA2" w:rsidRDefault="00297AA2" w:rsidP="008A088F">
      <w:pPr>
        <w:contextualSpacing/>
        <w:jc w:val="both"/>
        <w:outlineLvl w:val="1"/>
      </w:pPr>
      <w:bookmarkStart w:id="370" w:name="_Toc422244305"/>
      <w:r w:rsidRPr="00297AA2">
        <w:t>в) место, условия и сроки (периоды) поставки Продукции субподрядчиком (соисполнителем);</w:t>
      </w:r>
      <w:bookmarkEnd w:id="370"/>
      <w:r w:rsidRPr="00297AA2">
        <w:t xml:space="preserve"> </w:t>
      </w:r>
    </w:p>
    <w:p w:rsidR="00297AA2" w:rsidRPr="00297AA2" w:rsidRDefault="00297AA2" w:rsidP="008A088F">
      <w:pPr>
        <w:contextualSpacing/>
        <w:jc w:val="both"/>
        <w:outlineLvl w:val="1"/>
      </w:pPr>
      <w:bookmarkStart w:id="371" w:name="_Toc422244306"/>
      <w:r w:rsidRPr="00297AA2">
        <w:t>г) цена договора, заключаемого с субподрядчиком (соисполнителем).</w:t>
      </w:r>
      <w:bookmarkEnd w:id="371"/>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2"/>
          <w:headerReference w:type="default" r:id="rId23"/>
          <w:footerReference w:type="even" r:id="rId24"/>
          <w:footerReference w:type="default" r:id="rId25"/>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72" w:name="_Toc402520618"/>
      <w:bookmarkStart w:id="373"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297AA2" w:rsidRDefault="00EA5D32" w:rsidP="00EA5D32">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2"/>
      <w:bookmarkEnd w:id="373"/>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CB0A52">
        <w:tc>
          <w:tcPr>
            <w:tcW w:w="4644" w:type="dxa"/>
          </w:tcPr>
          <w:p w:rsidR="00EA5D32" w:rsidRPr="00297AA2" w:rsidRDefault="00EA5D32" w:rsidP="00CB0A52">
            <w:pPr>
              <w:jc w:val="right"/>
              <w:rPr>
                <w:sz w:val="26"/>
                <w:szCs w:val="26"/>
              </w:rPr>
            </w:pPr>
            <w:r>
              <w:rPr>
                <w:sz w:val="26"/>
                <w:szCs w:val="26"/>
              </w:rPr>
              <w:t>_________</w:t>
            </w:r>
            <w:r w:rsidRPr="00297AA2">
              <w:rPr>
                <w:sz w:val="26"/>
                <w:szCs w:val="26"/>
              </w:rPr>
              <w:t>__________________</w:t>
            </w:r>
          </w:p>
          <w:p w:rsidR="00EA5D32" w:rsidRPr="00297AA2" w:rsidRDefault="00EA5D32" w:rsidP="00CB0A5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CB0A52">
        <w:tc>
          <w:tcPr>
            <w:tcW w:w="4644" w:type="dxa"/>
          </w:tcPr>
          <w:p w:rsidR="00EA5D32" w:rsidRPr="00297AA2" w:rsidRDefault="00EA5D32" w:rsidP="00CB0A52">
            <w:pPr>
              <w:jc w:val="right"/>
              <w:rPr>
                <w:sz w:val="26"/>
                <w:szCs w:val="26"/>
              </w:rPr>
            </w:pPr>
            <w:r>
              <w:rPr>
                <w:sz w:val="26"/>
                <w:szCs w:val="26"/>
              </w:rPr>
              <w:t>_________</w:t>
            </w:r>
            <w:r w:rsidRPr="00297AA2">
              <w:rPr>
                <w:sz w:val="26"/>
                <w:szCs w:val="26"/>
              </w:rPr>
              <w:t>__________________</w:t>
            </w:r>
          </w:p>
          <w:p w:rsidR="00EA5D32" w:rsidRPr="00297AA2" w:rsidRDefault="00EA5D32" w:rsidP="00CB0A5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4" w:name="_Toc422244314"/>
      <w:r w:rsidRPr="00297AA2">
        <w:rPr>
          <w:b/>
          <w:snapToGrid w:val="0"/>
        </w:rPr>
        <w:t>10.2</w:t>
      </w:r>
      <w:r w:rsidR="008A088F">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5" w:name="_Toc422244315"/>
      <w:r w:rsidRPr="00297AA2">
        <w:rPr>
          <w:b/>
          <w:snapToGrid w:val="0"/>
        </w:rPr>
        <w:lastRenderedPageBreak/>
        <w:t>10.2</w:t>
      </w:r>
      <w:r w:rsidR="008A088F">
        <w:rPr>
          <w:b/>
          <w:snapToGrid w:val="0"/>
        </w:rPr>
        <w:t>6</w:t>
      </w:r>
      <w:r w:rsidRPr="00297AA2">
        <w:rPr>
          <w:b/>
          <w:snapToGrid w:val="0"/>
        </w:rPr>
        <w:t>.2 Инструкции по заполнению</w:t>
      </w:r>
      <w:bookmarkEnd w:id="375"/>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9A413F">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9A413F">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76" w:name="_Toc130043628"/>
      <w:bookmarkStart w:id="377" w:name="_Toc130043639"/>
      <w:bookmarkStart w:id="378" w:name="_Toc130043640"/>
      <w:bookmarkStart w:id="379" w:name="_Toc130043643"/>
      <w:bookmarkStart w:id="380" w:name="_Toc130043645"/>
      <w:bookmarkStart w:id="381" w:name="_Toc130043647"/>
      <w:bookmarkStart w:id="382" w:name="_Toc130043650"/>
      <w:bookmarkStart w:id="383" w:name="_Toc130043659"/>
      <w:bookmarkStart w:id="384" w:name="_Toc130043667"/>
      <w:bookmarkStart w:id="385" w:name="_Toc130043675"/>
      <w:bookmarkStart w:id="386" w:name="_Toc130043711"/>
      <w:bookmarkStart w:id="387" w:name="_Toc130043718"/>
      <w:bookmarkStart w:id="388" w:name="_Toc130043719"/>
      <w:bookmarkStart w:id="389" w:name="_Hlt22846931"/>
      <w:bookmarkEnd w:id="278"/>
      <w:bookmarkEnd w:id="279"/>
      <w:bookmarkEnd w:id="280"/>
      <w:bookmarkEnd w:id="281"/>
      <w:bookmarkEnd w:id="282"/>
      <w:bookmarkEnd w:id="283"/>
      <w:bookmarkEnd w:id="284"/>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0" w:name="_Toc422244316"/>
      <w:r w:rsidRPr="00043F76">
        <w:rPr>
          <w:sz w:val="24"/>
          <w:szCs w:val="24"/>
        </w:rPr>
        <w:lastRenderedPageBreak/>
        <w:t>10.2</w:t>
      </w:r>
      <w:r w:rsidR="008A088F">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8A088F">
        <w:rPr>
          <w:sz w:val="24"/>
          <w:szCs w:val="24"/>
        </w:rPr>
        <w:t>7</w:t>
      </w:r>
      <w:r w:rsidRPr="00043F76">
        <w:rPr>
          <w:sz w:val="24"/>
          <w:szCs w:val="24"/>
        </w:rPr>
        <w:t>)</w:t>
      </w:r>
    </w:p>
    <w:p w:rsidR="00830718" w:rsidRPr="00043F76" w:rsidRDefault="00830718" w:rsidP="00830718">
      <w:r w:rsidRPr="00043F76">
        <w:t>10.2</w:t>
      </w:r>
      <w:r w:rsidR="008A088F">
        <w:t>7</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8A088F">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8A088F">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0"/>
    <w:p w:rsidR="00B612C5" w:rsidRPr="002E2BE8" w:rsidRDefault="00B612C5" w:rsidP="00FA4E7F">
      <w:pPr>
        <w:pStyle w:val="af8"/>
        <w:ind w:left="1134"/>
        <w:contextualSpacing w:val="0"/>
        <w:outlineLvl w:val="1"/>
      </w:pPr>
    </w:p>
    <w:sectPr w:rsidR="00B612C5" w:rsidRPr="002E2BE8" w:rsidSect="007D058C">
      <w:headerReference w:type="even" r:id="rId26"/>
      <w:headerReference w:type="default" r:id="rId27"/>
      <w:footerReference w:type="even" r:id="rId28"/>
      <w:footerReference w:type="default" r:id="rId29"/>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62F" w:rsidRDefault="00E8062F" w:rsidP="00706E83">
      <w:r>
        <w:separator/>
      </w:r>
    </w:p>
  </w:endnote>
  <w:endnote w:type="continuationSeparator" w:id="0">
    <w:p w:rsidR="00E8062F" w:rsidRDefault="00E8062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3"/>
    </w:pPr>
  </w:p>
  <w:p w:rsidR="00E8062F" w:rsidRDefault="00E806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BA6F70" w:rsidRDefault="00E8062F"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5A52EB" w:rsidRDefault="00E8062F"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3"/>
    </w:pPr>
  </w:p>
  <w:p w:rsidR="00E8062F" w:rsidRDefault="00E8062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3"/>
    </w:pPr>
  </w:p>
  <w:p w:rsidR="00E8062F" w:rsidRDefault="00E806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5A4803" w:rsidRDefault="00E8062F"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Pr>
        <w:noProof/>
        <w:color w:val="4F81BD" w:themeColor="accent1"/>
      </w:rPr>
      <mc:AlternateContent>
        <mc:Choice Requires="wps">
          <w:drawing>
            <wp:anchor distT="91440" distB="91440" distL="114300" distR="114300" simplePos="0" relativeHeight="251674624" behindDoc="1" locked="0" layoutInCell="1" allowOverlap="1" wp14:anchorId="73A2A76B" wp14:editId="41FD9820">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8334AD" w:rsidRDefault="00E8062F"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sz w:val="20"/>
            <w:szCs w:val="20"/>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44C5FADD" wp14:editId="7A35D237">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5A4803" w:rsidRDefault="00E8062F"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00936D52" wp14:editId="32D5901F">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5A4803" w:rsidRDefault="00E8062F"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0DA5DCBC" wp14:editId="2F11D67D">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BA6F70" w:rsidRDefault="00E8062F"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Pr="005A52EB" w:rsidRDefault="00E8062F"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6E4DDFB2" wp14:editId="3C8BB377">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62F" w:rsidRDefault="00E8062F" w:rsidP="00706E83">
      <w:r>
        <w:separator/>
      </w:r>
    </w:p>
  </w:footnote>
  <w:footnote w:type="continuationSeparator" w:id="0">
    <w:p w:rsidR="00E8062F" w:rsidRDefault="00E8062F"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1"/>
    </w:pPr>
  </w:p>
  <w:p w:rsidR="00E8062F" w:rsidRDefault="00E806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1"/>
    </w:pPr>
  </w:p>
  <w:p w:rsidR="00E8062F" w:rsidRDefault="00E8062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af1"/>
    </w:pPr>
    <w:r>
      <w:rPr>
        <w:noProof/>
      </w:rPr>
      <w:drawing>
        <wp:inline distT="0" distB="0" distL="0" distR="0" wp14:anchorId="56EC5AB2" wp14:editId="4460380E">
          <wp:extent cx="5937885" cy="181038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1810385"/>
                  </a:xfrm>
                  <a:prstGeom prst="rect">
                    <a:avLst/>
                  </a:prstGeom>
                  <a:noFill/>
                </pic:spPr>
              </pic:pic>
            </a:graphicData>
          </a:graphic>
        </wp:inline>
      </w:drawing>
    </w:r>
  </w:p>
  <w:p w:rsidR="00E8062F" w:rsidRDefault="00E806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E8062F" w:rsidRDefault="00E8062F">
        <w:pPr>
          <w:pStyle w:val="af1"/>
          <w:jc w:val="right"/>
        </w:pPr>
        <w:r>
          <w:fldChar w:fldCharType="begin"/>
        </w:r>
        <w:r>
          <w:instrText>PAGE   \* MERGEFORMAT</w:instrText>
        </w:r>
        <w:r>
          <w:fldChar w:fldCharType="separate"/>
        </w:r>
        <w:r>
          <w:rPr>
            <w:noProof/>
          </w:rPr>
          <w:t>111</w:t>
        </w:r>
        <w:r>
          <w:fldChar w:fldCharType="end"/>
        </w:r>
      </w:p>
    </w:sdtContent>
  </w:sdt>
  <w:p w:rsidR="00E8062F" w:rsidRDefault="00E8062F"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2F" w:rsidRDefault="00E8062F">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E8062F" w:rsidRDefault="00E8062F">
        <w:pPr>
          <w:pStyle w:val="af1"/>
          <w:jc w:val="right"/>
        </w:pPr>
        <w:r>
          <w:fldChar w:fldCharType="begin"/>
        </w:r>
        <w:r>
          <w:instrText>PAGE   \* MERGEFORMAT</w:instrText>
        </w:r>
        <w:r>
          <w:fldChar w:fldCharType="separate"/>
        </w:r>
        <w:r>
          <w:rPr>
            <w:noProof/>
          </w:rPr>
          <w:t>117</w:t>
        </w:r>
        <w:r>
          <w:fldChar w:fldCharType="end"/>
        </w:r>
      </w:p>
    </w:sdtContent>
  </w:sdt>
  <w:p w:rsidR="00E8062F" w:rsidRDefault="00E8062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6">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5886E39"/>
    <w:multiLevelType w:val="multilevel"/>
    <w:tmpl w:val="584CB1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num>
  <w:num w:numId="10">
    <w:abstractNumId w:val="10"/>
  </w:num>
  <w:num w:numId="11">
    <w:abstractNumId w:val="49"/>
  </w:num>
  <w:num w:numId="12">
    <w:abstractNumId w:val="33"/>
  </w:num>
  <w:num w:numId="13">
    <w:abstractNumId w:val="30"/>
  </w:num>
  <w:num w:numId="14">
    <w:abstractNumId w:val="12"/>
  </w:num>
  <w:num w:numId="15">
    <w:abstractNumId w:val="16"/>
  </w:num>
  <w:num w:numId="16">
    <w:abstractNumId w:val="20"/>
  </w:num>
  <w:num w:numId="17">
    <w:abstractNumId w:val="4"/>
  </w:num>
  <w:num w:numId="18">
    <w:abstractNumId w:val="6"/>
  </w:num>
  <w:num w:numId="19">
    <w:abstractNumId w:val="44"/>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58"/>
  </w:num>
  <w:num w:numId="27">
    <w:abstractNumId w:val="55"/>
  </w:num>
  <w:num w:numId="28">
    <w:abstractNumId w:val="46"/>
  </w:num>
  <w:num w:numId="29">
    <w:abstractNumId w:val="48"/>
  </w:num>
  <w:num w:numId="30">
    <w:abstractNumId w:val="28"/>
  </w:num>
  <w:num w:numId="31">
    <w:abstractNumId w:val="63"/>
  </w:num>
  <w:num w:numId="32">
    <w:abstractNumId w:val="54"/>
  </w:num>
  <w:num w:numId="3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8"/>
  </w:num>
  <w:num w:numId="36">
    <w:abstractNumId w:val="52"/>
  </w:num>
  <w:num w:numId="37">
    <w:abstractNumId w:val="56"/>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57"/>
  </w:num>
  <w:num w:numId="40">
    <w:abstractNumId w:val="8"/>
  </w:num>
  <w:num w:numId="41">
    <w:abstractNumId w:val="37"/>
  </w:num>
  <w:num w:numId="42">
    <w:abstractNumId w:val="7"/>
  </w:num>
  <w:num w:numId="43">
    <w:abstractNumId w:val="27"/>
  </w:num>
  <w:num w:numId="44">
    <w:abstractNumId w:val="22"/>
  </w:num>
  <w:num w:numId="45">
    <w:abstractNumId w:val="51"/>
  </w:num>
  <w:num w:numId="46">
    <w:abstractNumId w:val="45"/>
  </w:num>
  <w:num w:numId="47">
    <w:abstractNumId w:val="35"/>
  </w:num>
  <w:num w:numId="48">
    <w:abstractNumId w:val="60"/>
  </w:num>
  <w:num w:numId="49">
    <w:abstractNumId w:val="42"/>
  </w:num>
  <w:num w:numId="50">
    <w:abstractNumId w:val="39"/>
  </w:num>
  <w:num w:numId="51">
    <w:abstractNumId w:val="15"/>
  </w:num>
  <w:num w:numId="52">
    <w:abstractNumId w:val="53"/>
  </w:num>
  <w:num w:numId="53">
    <w:abstractNumId w:val="11"/>
  </w:num>
  <w:num w:numId="54">
    <w:abstractNumId w:val="24"/>
  </w:num>
  <w:num w:numId="55">
    <w:abstractNumId w:val="18"/>
  </w:num>
  <w:num w:numId="56">
    <w:abstractNumId w:val="14"/>
  </w:num>
  <w:num w:numId="57">
    <w:abstractNumId w:val="47"/>
  </w:num>
  <w:num w:numId="58">
    <w:abstractNumId w:val="36"/>
  </w:num>
  <w:num w:numId="59">
    <w:abstractNumId w:val="9"/>
  </w:num>
  <w:num w:numId="60">
    <w:abstractNumId w:val="26"/>
  </w:num>
  <w:num w:numId="61">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A03"/>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4C0B"/>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937"/>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357"/>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47C"/>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75B4"/>
    <w:rsid w:val="00370171"/>
    <w:rsid w:val="00370D7B"/>
    <w:rsid w:val="00373141"/>
    <w:rsid w:val="00374941"/>
    <w:rsid w:val="00375C85"/>
    <w:rsid w:val="0037721E"/>
    <w:rsid w:val="00377AB2"/>
    <w:rsid w:val="00380B22"/>
    <w:rsid w:val="003810D6"/>
    <w:rsid w:val="00382B2B"/>
    <w:rsid w:val="003839C0"/>
    <w:rsid w:val="0038531B"/>
    <w:rsid w:val="003856A6"/>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41C"/>
    <w:rsid w:val="00487704"/>
    <w:rsid w:val="00490685"/>
    <w:rsid w:val="004911C6"/>
    <w:rsid w:val="00491291"/>
    <w:rsid w:val="0049211F"/>
    <w:rsid w:val="004922C4"/>
    <w:rsid w:val="00493BE7"/>
    <w:rsid w:val="00493ECA"/>
    <w:rsid w:val="00495112"/>
    <w:rsid w:val="004962FB"/>
    <w:rsid w:val="004968A9"/>
    <w:rsid w:val="00496EEC"/>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5D6C"/>
    <w:rsid w:val="004E64DF"/>
    <w:rsid w:val="004E653C"/>
    <w:rsid w:val="004E664C"/>
    <w:rsid w:val="004E6A08"/>
    <w:rsid w:val="004E6DFB"/>
    <w:rsid w:val="004E7BD2"/>
    <w:rsid w:val="004F0C55"/>
    <w:rsid w:val="004F1577"/>
    <w:rsid w:val="004F1906"/>
    <w:rsid w:val="004F1EFF"/>
    <w:rsid w:val="004F283A"/>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5987"/>
    <w:rsid w:val="005364F9"/>
    <w:rsid w:val="0053650C"/>
    <w:rsid w:val="005378E5"/>
    <w:rsid w:val="00540991"/>
    <w:rsid w:val="00540DEB"/>
    <w:rsid w:val="005420CD"/>
    <w:rsid w:val="00543368"/>
    <w:rsid w:val="00543B3F"/>
    <w:rsid w:val="00544AC2"/>
    <w:rsid w:val="00545B1D"/>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59DE"/>
    <w:rsid w:val="006971C1"/>
    <w:rsid w:val="006A03AE"/>
    <w:rsid w:val="006A09F4"/>
    <w:rsid w:val="006A0C98"/>
    <w:rsid w:val="006A13B5"/>
    <w:rsid w:val="006A2F13"/>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9EC"/>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1CD7"/>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E59"/>
    <w:rsid w:val="007A4FFB"/>
    <w:rsid w:val="007A5A74"/>
    <w:rsid w:val="007A5B6B"/>
    <w:rsid w:val="007A5CA4"/>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51F5"/>
    <w:rsid w:val="00870EE6"/>
    <w:rsid w:val="008725C8"/>
    <w:rsid w:val="008729A1"/>
    <w:rsid w:val="00872F20"/>
    <w:rsid w:val="0087395A"/>
    <w:rsid w:val="00873972"/>
    <w:rsid w:val="008741E0"/>
    <w:rsid w:val="0087434B"/>
    <w:rsid w:val="0087444E"/>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88F"/>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13F"/>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611F"/>
    <w:rsid w:val="00A063ED"/>
    <w:rsid w:val="00A07629"/>
    <w:rsid w:val="00A07F9D"/>
    <w:rsid w:val="00A105A0"/>
    <w:rsid w:val="00A10A16"/>
    <w:rsid w:val="00A11027"/>
    <w:rsid w:val="00A118D5"/>
    <w:rsid w:val="00A12673"/>
    <w:rsid w:val="00A12B25"/>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186C"/>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0"/>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E59A8"/>
    <w:rsid w:val="00BF010F"/>
    <w:rsid w:val="00BF1119"/>
    <w:rsid w:val="00BF195D"/>
    <w:rsid w:val="00BF1A9F"/>
    <w:rsid w:val="00BF306A"/>
    <w:rsid w:val="00BF50B1"/>
    <w:rsid w:val="00BF5EF9"/>
    <w:rsid w:val="00C00459"/>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4DB"/>
    <w:rsid w:val="00C364A2"/>
    <w:rsid w:val="00C3676A"/>
    <w:rsid w:val="00C379C6"/>
    <w:rsid w:val="00C37BD7"/>
    <w:rsid w:val="00C40117"/>
    <w:rsid w:val="00C40257"/>
    <w:rsid w:val="00C40CA0"/>
    <w:rsid w:val="00C4130C"/>
    <w:rsid w:val="00C41D9A"/>
    <w:rsid w:val="00C41EAD"/>
    <w:rsid w:val="00C42782"/>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E8B"/>
    <w:rsid w:val="00C73CDF"/>
    <w:rsid w:val="00C762D4"/>
    <w:rsid w:val="00C77F5D"/>
    <w:rsid w:val="00C80336"/>
    <w:rsid w:val="00C8195A"/>
    <w:rsid w:val="00C82F7A"/>
    <w:rsid w:val="00C831C1"/>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0A52"/>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026"/>
    <w:rsid w:val="00CE0D35"/>
    <w:rsid w:val="00CE1203"/>
    <w:rsid w:val="00CE1A63"/>
    <w:rsid w:val="00CE2297"/>
    <w:rsid w:val="00CE25C9"/>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BB7"/>
    <w:rsid w:val="00D16104"/>
    <w:rsid w:val="00D170D8"/>
    <w:rsid w:val="00D1738F"/>
    <w:rsid w:val="00D20B45"/>
    <w:rsid w:val="00D21DBB"/>
    <w:rsid w:val="00D22295"/>
    <w:rsid w:val="00D22AE8"/>
    <w:rsid w:val="00D2639F"/>
    <w:rsid w:val="00D2650A"/>
    <w:rsid w:val="00D27BA5"/>
    <w:rsid w:val="00D303E1"/>
    <w:rsid w:val="00D30DB9"/>
    <w:rsid w:val="00D32A76"/>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145F"/>
    <w:rsid w:val="00E121BE"/>
    <w:rsid w:val="00E12721"/>
    <w:rsid w:val="00E13B6A"/>
    <w:rsid w:val="00E13DC7"/>
    <w:rsid w:val="00E1449D"/>
    <w:rsid w:val="00E1469C"/>
    <w:rsid w:val="00E15764"/>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19B"/>
    <w:rsid w:val="00E52546"/>
    <w:rsid w:val="00E53439"/>
    <w:rsid w:val="00E540C6"/>
    <w:rsid w:val="00E54D3A"/>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062F"/>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B07"/>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48D5"/>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ensb.tomsk.ru"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yperlink" Target="mailto:nekrasov@ensb.tomsk.ru" TargetMode="External"/><Relationship Id="rId23" Type="http://schemas.openxmlformats.org/officeDocument/2006/relationships/header" Target="header5.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B5ED6-3A44-4807-9B59-21496D6F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117</Pages>
  <Words>31335</Words>
  <Characters>178615</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оборудования узла учета тепловой энергии торговой марки «Взлет» для нужд ПАО «Томскэнергосбыт»</dc:creator>
  <cp:lastModifiedBy>Некрасов Андрей Викторович</cp:lastModifiedBy>
  <cp:revision>5</cp:revision>
  <cp:lastPrinted>2015-10-16T11:32:00Z</cp:lastPrinted>
  <dcterms:created xsi:type="dcterms:W3CDTF">2015-10-13T05:55:00Z</dcterms:created>
  <dcterms:modified xsi:type="dcterms:W3CDTF">2015-10-16T11:33:00Z</dcterms:modified>
</cp:coreProperties>
</file>